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45EA5380" w:rsidR="00334C8D" w:rsidRPr="00334C8D" w:rsidRDefault="00334C8D" w:rsidP="00C54082">
            <w:pPr>
              <w:spacing w:before="0" w:after="0"/>
              <w:rPr>
                <w:rFonts w:eastAsia="Verdana" w:cs="Times New Roman"/>
                <w:sz w:val="14"/>
              </w:rPr>
            </w:pPr>
          </w:p>
        </w:tc>
        <w:tc>
          <w:tcPr>
            <w:tcW w:w="2552" w:type="dxa"/>
          </w:tcPr>
          <w:p w14:paraId="6773A5BB" w14:textId="77777777" w:rsidR="00334C8D" w:rsidRPr="00334C8D"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DE0FD3" w:rsidRDefault="00334C8D" w:rsidP="00BB1744">
            <w:pPr>
              <w:pStyle w:val="info"/>
            </w:pPr>
            <w:r w:rsidRPr="00DE0FD3">
              <w:t>Naše zn.</w:t>
            </w:r>
          </w:p>
        </w:tc>
        <w:tc>
          <w:tcPr>
            <w:tcW w:w="2552" w:type="dxa"/>
          </w:tcPr>
          <w:p w14:paraId="04990127" w14:textId="510C9B3D" w:rsidR="00334C8D" w:rsidRPr="00334C8D" w:rsidRDefault="00DE0FD3" w:rsidP="00BB1744">
            <w:pPr>
              <w:pStyle w:val="info"/>
            </w:pPr>
            <w:r w:rsidRPr="00DE0FD3">
              <w:t>13312</w:t>
            </w:r>
            <w:r w:rsidR="006E6A12" w:rsidRPr="00DE0FD3">
              <w:t>/202</w:t>
            </w:r>
            <w:r w:rsidRPr="00DE0FD3">
              <w:t>5</w:t>
            </w:r>
            <w:r w:rsidR="006E6A12" w:rsidRPr="00DE0FD3">
              <w:t>-SŽ-GŘ-O8</w:t>
            </w:r>
          </w:p>
        </w:tc>
        <w:tc>
          <w:tcPr>
            <w:tcW w:w="823" w:type="dxa"/>
          </w:tcPr>
          <w:p w14:paraId="7CCDF574" w14:textId="77777777" w:rsidR="00334C8D" w:rsidRPr="00334C8D" w:rsidRDefault="00334C8D" w:rsidP="00334C8D">
            <w:pPr>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3F145EF4" w:rsidR="00334C8D" w:rsidRPr="00334C8D" w:rsidRDefault="00334C8D" w:rsidP="00BB1744">
            <w:pPr>
              <w:pStyle w:val="info"/>
            </w:pPr>
          </w:p>
        </w:tc>
        <w:tc>
          <w:tcPr>
            <w:tcW w:w="2552" w:type="dxa"/>
          </w:tcPr>
          <w:p w14:paraId="53EF215E" w14:textId="0B8B8DA3" w:rsidR="00334C8D" w:rsidRPr="00334C8D" w:rsidRDefault="00334C8D" w:rsidP="00BB1744">
            <w:pPr>
              <w:pStyle w:val="info"/>
            </w:pP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334C8D"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03C55546" w:rsidR="00334C8D" w:rsidRPr="00334C8D" w:rsidRDefault="00334C8D" w:rsidP="00334C8D">
            <w:pPr>
              <w:spacing w:before="0" w:after="0"/>
              <w:rPr>
                <w:rFonts w:eastAsia="Verdana" w:cs="Times New Roman"/>
                <w:sz w:val="14"/>
              </w:rPr>
            </w:pPr>
          </w:p>
        </w:tc>
        <w:tc>
          <w:tcPr>
            <w:tcW w:w="2552" w:type="dxa"/>
          </w:tcPr>
          <w:p w14:paraId="1F8D3FEE" w14:textId="4465149A" w:rsidR="00334C8D" w:rsidRPr="00334C8D" w:rsidRDefault="00334C8D" w:rsidP="00334C8D">
            <w:pPr>
              <w:spacing w:before="0" w:after="0"/>
              <w:rPr>
                <w:rFonts w:eastAsia="Verdana" w:cs="Times New Roman"/>
                <w:sz w:val="14"/>
              </w:rPr>
            </w:pP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4D43E4B" w:rsidR="00334C8D" w:rsidRPr="00334C8D" w:rsidRDefault="00334C8D" w:rsidP="00334C8D">
            <w:pPr>
              <w:spacing w:before="0" w:after="0"/>
              <w:rPr>
                <w:rFonts w:eastAsia="Verdana" w:cs="Times New Roman"/>
                <w:sz w:val="14"/>
              </w:rPr>
            </w:pPr>
          </w:p>
        </w:tc>
        <w:tc>
          <w:tcPr>
            <w:tcW w:w="2552" w:type="dxa"/>
          </w:tcPr>
          <w:p w14:paraId="3C5F16FF" w14:textId="0D66C819" w:rsidR="00334C8D" w:rsidRPr="00334C8D" w:rsidRDefault="00334C8D" w:rsidP="00334C8D">
            <w:pPr>
              <w:spacing w:before="0" w:after="0"/>
              <w:rPr>
                <w:rFonts w:eastAsia="Verdana" w:cs="Times New Roman"/>
                <w:sz w:val="14"/>
              </w:rPr>
            </w:pP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186BBB50" w:rsidR="00334C8D" w:rsidRPr="00334C8D" w:rsidRDefault="00334C8D" w:rsidP="00334C8D">
            <w:pPr>
              <w:spacing w:before="0" w:after="0"/>
              <w:rPr>
                <w:rFonts w:eastAsia="Verdana" w:cs="Times New Roman"/>
                <w:sz w:val="14"/>
              </w:rPr>
            </w:pPr>
          </w:p>
        </w:tc>
        <w:tc>
          <w:tcPr>
            <w:tcW w:w="2552" w:type="dxa"/>
          </w:tcPr>
          <w:p w14:paraId="3D9E5950" w14:textId="77FD9DAA" w:rsidR="00334C8D" w:rsidRPr="00334C8D" w:rsidRDefault="00334C8D" w:rsidP="00334C8D">
            <w:pPr>
              <w:spacing w:before="0" w:after="0"/>
              <w:rPr>
                <w:rFonts w:eastAsia="Verdana" w:cs="Times New Roman"/>
                <w:sz w:val="14"/>
              </w:rPr>
            </w:pPr>
          </w:p>
        </w:tc>
        <w:tc>
          <w:tcPr>
            <w:tcW w:w="823" w:type="dxa"/>
          </w:tcPr>
          <w:p w14:paraId="7ED536B0"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BB1744">
      <w:pPr>
        <w:pStyle w:val="NadpisZD"/>
      </w:pPr>
      <w:r w:rsidRPr="005D636E">
        <w:t xml:space="preserve">ZADÁVACÍ DOKUMENTACE </w:t>
      </w:r>
    </w:p>
    <w:p w14:paraId="3B071EE0" w14:textId="6ABBE602" w:rsidR="005D636E" w:rsidRPr="005D636E" w:rsidRDefault="005D636E" w:rsidP="00BB1744">
      <w:pPr>
        <w:rPr>
          <w:noProof/>
        </w:rPr>
      </w:pPr>
      <w:r w:rsidRPr="005D636E">
        <w:rPr>
          <w:noProof/>
        </w:rPr>
        <w:t xml:space="preserve">k </w:t>
      </w:r>
      <w:r w:rsidRPr="00BF42EB">
        <w:rPr>
          <w:noProof/>
        </w:rPr>
        <w:t xml:space="preserve">nadlimitní sektorové veřejné zakázce na </w:t>
      </w:r>
      <w:r w:rsidR="00BF42EB" w:rsidRPr="00BF42EB">
        <w:rPr>
          <w:noProof/>
        </w:rPr>
        <w:t>dodávky</w:t>
      </w:r>
      <w:r w:rsidR="00AB4905">
        <w:rPr>
          <w:noProof/>
        </w:rPr>
        <w:t xml:space="preserve"> </w:t>
      </w:r>
      <w:r w:rsidRPr="005D636E">
        <w:rPr>
          <w:noProof/>
        </w:rPr>
        <w:t xml:space="preserve">zadávané </w:t>
      </w:r>
      <w:r w:rsidR="00A31F78" w:rsidRPr="008A064D">
        <w:rPr>
          <w:noProof/>
        </w:rPr>
        <w:t>v jednacím řízení s uveřejněním podle § 60 a § 161</w:t>
      </w:r>
      <w:r w:rsidR="00A31F78">
        <w:rPr>
          <w:noProof/>
        </w:rPr>
        <w:t xml:space="preserve"> zákona</w:t>
      </w:r>
      <w:r w:rsidRPr="005D636E">
        <w:rPr>
          <w:noProof/>
        </w:rPr>
        <w:t xml:space="preserve">č. 134/2016 Sb., o zadávání veřejných zakázek, ve znění pozdějších předpisů (dále jen </w:t>
      </w:r>
      <w:r w:rsidRPr="00BB1744">
        <w:rPr>
          <w:rStyle w:val="KurzvaTChar"/>
        </w:rPr>
        <w:t>„ZZVZ“</w:t>
      </w:r>
      <w:r w:rsidRPr="005D636E">
        <w:rPr>
          <w:noProof/>
        </w:rPr>
        <w:t>), s názvem</w:t>
      </w:r>
    </w:p>
    <w:p w14:paraId="1B3846E0" w14:textId="4CD13648" w:rsidR="005D636E" w:rsidRPr="005D636E" w:rsidRDefault="005D636E" w:rsidP="00BB1744">
      <w:pPr>
        <w:pStyle w:val="Nzevzakzky"/>
      </w:pPr>
      <w:r w:rsidRPr="005D636E">
        <w:t>„</w:t>
      </w:r>
      <w:bookmarkStart w:id="0" w:name="_Hlk180568794"/>
      <w:r w:rsidR="00BF42EB" w:rsidRPr="00BF42EB">
        <w:t>Pořízení zobrazovacích panelů pro projekt eVývěska</w:t>
      </w:r>
      <w:bookmarkEnd w:id="0"/>
      <w:r w:rsidRPr="005D636E">
        <w:t>“</w:t>
      </w:r>
    </w:p>
    <w:p w14:paraId="5903CE80" w14:textId="0C272797" w:rsidR="005D636E" w:rsidRPr="005D636E" w:rsidRDefault="005D636E" w:rsidP="0004244D">
      <w:pPr>
        <w:widowControl w:val="0"/>
        <w:spacing w:after="240"/>
        <w:rPr>
          <w:rFonts w:eastAsia="Verdana" w:cs="Times New Roman"/>
          <w:szCs w:val="18"/>
        </w:rPr>
      </w:pPr>
      <w:r w:rsidRPr="005D636E">
        <w:rPr>
          <w:rFonts w:eastAsia="Verdana" w:cs="Times New Roman"/>
          <w:szCs w:val="18"/>
        </w:rPr>
        <w:t xml:space="preserve">(dále jen </w:t>
      </w:r>
      <w:r w:rsidRPr="00BB1744">
        <w:rPr>
          <w:rStyle w:val="KurzvaTChar"/>
        </w:rPr>
        <w:t>„Zadávací dokumentace“</w:t>
      </w:r>
      <w:r w:rsidRPr="005D636E">
        <w:rPr>
          <w:rFonts w:eastAsia="Verdana" w:cs="Times New Roman"/>
          <w:szCs w:val="18"/>
        </w:rPr>
        <w:t xml:space="preserve"> nebo </w:t>
      </w:r>
      <w:r w:rsidRPr="00BB1744">
        <w:rPr>
          <w:rStyle w:val="KurzvaTChar"/>
        </w:rPr>
        <w:t>„ZD“</w:t>
      </w:r>
      <w:r w:rsidRPr="005D636E">
        <w:rPr>
          <w:rFonts w:eastAsia="Verdana" w:cs="Times New Roman"/>
          <w:szCs w:val="18"/>
        </w:rPr>
        <w:t>)</w:t>
      </w:r>
    </w:p>
    <w:p w14:paraId="1AEB8DB2" w14:textId="77777777" w:rsidR="005D636E" w:rsidRPr="005D636E" w:rsidRDefault="005D636E" w:rsidP="00BB1744">
      <w:pPr>
        <w:pStyle w:val="Tunnormln"/>
      </w:pPr>
      <w:r w:rsidRPr="005D636E">
        <w:t>Identifikační údaje Zadavatele a osoby zastupující Zadavatele:</w:t>
      </w:r>
    </w:p>
    <w:p w14:paraId="59A7A4AE" w14:textId="77777777" w:rsidR="005D636E" w:rsidRPr="005D636E" w:rsidRDefault="005D636E" w:rsidP="00BB1744">
      <w:pPr>
        <w:rPr>
          <w:noProof/>
        </w:rPr>
      </w:pPr>
      <w:r w:rsidRPr="005D636E">
        <w:rPr>
          <w:noProof/>
        </w:rPr>
        <w:t xml:space="preserve">Název: </w:t>
      </w:r>
      <w:r w:rsidRPr="005D636E">
        <w:rPr>
          <w:noProof/>
        </w:rPr>
        <w:tab/>
      </w:r>
      <w:r w:rsidRPr="005D636E">
        <w:rPr>
          <w:noProof/>
        </w:rPr>
        <w:tab/>
      </w:r>
      <w:r w:rsidRPr="00BB1744">
        <w:rPr>
          <w:rStyle w:val="TunnormlnChar"/>
          <w:rFonts w:eastAsiaTheme="minorHAnsi"/>
        </w:rPr>
        <w:t>Správa železnic, státní organizace</w:t>
      </w:r>
    </w:p>
    <w:p w14:paraId="0F658ED7" w14:textId="77777777" w:rsidR="005D636E" w:rsidRPr="005D636E" w:rsidRDefault="005D636E" w:rsidP="00BB1744">
      <w:pPr>
        <w:rPr>
          <w:noProof/>
        </w:rPr>
      </w:pPr>
      <w:r w:rsidRPr="005D636E">
        <w:rPr>
          <w:noProof/>
        </w:rPr>
        <w:t xml:space="preserve">Sídlo: </w:t>
      </w:r>
      <w:r w:rsidRPr="005D636E">
        <w:rPr>
          <w:noProof/>
        </w:rPr>
        <w:tab/>
      </w:r>
      <w:r w:rsidRPr="005D636E">
        <w:rPr>
          <w:noProof/>
        </w:rPr>
        <w:tab/>
        <w:t xml:space="preserve">Dlážděná 1003/7, Praha 1 – Nové Město, PSČ 110 00 </w:t>
      </w:r>
    </w:p>
    <w:p w14:paraId="46258999" w14:textId="77777777" w:rsidR="005D636E" w:rsidRPr="005D636E" w:rsidRDefault="005D636E" w:rsidP="00BB1744">
      <w:pPr>
        <w:rPr>
          <w:noProof/>
        </w:rPr>
      </w:pPr>
      <w:r w:rsidRPr="005D636E">
        <w:rPr>
          <w:noProof/>
        </w:rPr>
        <w:t xml:space="preserve">IČO: </w:t>
      </w:r>
      <w:r w:rsidRPr="005D636E">
        <w:rPr>
          <w:noProof/>
        </w:rPr>
        <w:tab/>
      </w:r>
      <w:r w:rsidRPr="005D636E">
        <w:rPr>
          <w:noProof/>
        </w:rPr>
        <w:tab/>
        <w:t>709 94 234</w:t>
      </w:r>
    </w:p>
    <w:p w14:paraId="291C94F7" w14:textId="77777777" w:rsidR="005D636E" w:rsidRPr="005D636E" w:rsidRDefault="005D636E" w:rsidP="00BB1744">
      <w:pPr>
        <w:rPr>
          <w:noProof/>
        </w:rPr>
      </w:pPr>
      <w:r w:rsidRPr="005D636E">
        <w:rPr>
          <w:noProof/>
        </w:rPr>
        <w:t xml:space="preserve">DIČ: </w:t>
      </w:r>
      <w:r w:rsidRPr="005D636E">
        <w:rPr>
          <w:noProof/>
        </w:rPr>
        <w:tab/>
      </w:r>
      <w:r w:rsidRPr="005D636E">
        <w:rPr>
          <w:noProof/>
        </w:rPr>
        <w:tab/>
        <w:t>CZ 70994234</w:t>
      </w:r>
    </w:p>
    <w:p w14:paraId="488B8E2A" w14:textId="4DDC8097" w:rsidR="005D636E" w:rsidRPr="005D636E" w:rsidRDefault="005D636E" w:rsidP="009F6567">
      <w:pPr>
        <w:ind w:left="1416" w:hanging="1416"/>
        <w:rPr>
          <w:noProof/>
        </w:rPr>
      </w:pPr>
      <w:r w:rsidRPr="005D636E">
        <w:rPr>
          <w:noProof/>
        </w:rPr>
        <w:t>Zapsaný</w:t>
      </w:r>
      <w:r w:rsidR="009F6567">
        <w:rPr>
          <w:noProof/>
        </w:rPr>
        <w:t>:</w:t>
      </w:r>
      <w:r w:rsidR="009F6567">
        <w:rPr>
          <w:noProof/>
        </w:rPr>
        <w:tab/>
      </w:r>
      <w:r w:rsidRPr="005D636E">
        <w:rPr>
          <w:noProof/>
        </w:rPr>
        <w:t>v obchodním rejstříku vedeném Městským soudem v Praze oodílu A, vložce</w:t>
      </w:r>
      <w:r w:rsidR="009F6567">
        <w:rPr>
          <w:noProof/>
        </w:rPr>
        <w:t> </w:t>
      </w:r>
      <w:r w:rsidRPr="005D636E">
        <w:rPr>
          <w:noProof/>
        </w:rPr>
        <w:t>48384</w:t>
      </w:r>
    </w:p>
    <w:p w14:paraId="2CD9B135" w14:textId="0DBD945A" w:rsidR="005D636E" w:rsidRPr="005D636E" w:rsidRDefault="005D636E" w:rsidP="00BB1744">
      <w:pPr>
        <w:rPr>
          <w:noProof/>
        </w:rPr>
      </w:pPr>
      <w:r w:rsidRPr="00A474C4">
        <w:rPr>
          <w:noProof/>
        </w:rPr>
        <w:t xml:space="preserve">Zastoupen: </w:t>
      </w:r>
      <w:r w:rsidRPr="00A474C4">
        <w:rPr>
          <w:noProof/>
        </w:rPr>
        <w:tab/>
      </w:r>
      <w:r w:rsidR="00BF42EB" w:rsidRPr="00A474C4">
        <w:rPr>
          <w:rFonts w:eastAsia="Times New Roman"/>
          <w:lang w:eastAsia="cs-CZ"/>
        </w:rPr>
        <w:t>Bc. Jiřím Svobodou, MBA, generálním ředitelem</w:t>
      </w:r>
    </w:p>
    <w:p w14:paraId="367010D3" w14:textId="58CF91CB" w:rsidR="00334C8D" w:rsidRDefault="005D636E" w:rsidP="00BB1744">
      <w:pPr>
        <w:rPr>
          <w:color w:val="0563C1"/>
          <w:u w:val="single"/>
        </w:rPr>
      </w:pPr>
      <w:r w:rsidRPr="005D636E">
        <w:rPr>
          <w:noProof/>
        </w:rPr>
        <w:t xml:space="preserve">Profil Zadavatele: </w:t>
      </w:r>
      <w:r w:rsidRPr="005D636E">
        <w:rPr>
          <w:noProof/>
        </w:rPr>
        <w:tab/>
      </w:r>
      <w:hyperlink r:id="rId11" w:history="1">
        <w:r w:rsidRPr="005D636E">
          <w:rPr>
            <w:color w:val="0563C1"/>
            <w:u w:val="single"/>
          </w:rPr>
          <w:t>https://zakazky.</w:t>
        </w:r>
        <w:r w:rsidR="00AF1710">
          <w:rPr>
            <w:color w:val="0563C1"/>
            <w:u w:val="single"/>
          </w:rPr>
          <w:t>spravazeleznic</w:t>
        </w:r>
        <w:r w:rsidRPr="005D636E">
          <w:rPr>
            <w:color w:val="0563C1"/>
            <w:u w:val="single"/>
          </w:rPr>
          <w:t>.cz/</w:t>
        </w:r>
      </w:hyperlink>
    </w:p>
    <w:p w14:paraId="4C350655" w14:textId="0C57E7DD" w:rsidR="001F392A" w:rsidRPr="00FD043C" w:rsidRDefault="001F392A" w:rsidP="00BB1744">
      <w:pPr>
        <w:rPr>
          <w:noProof/>
        </w:rPr>
      </w:pPr>
      <w:r w:rsidRPr="00FD043C">
        <w:t xml:space="preserve">(dále jen </w:t>
      </w:r>
      <w:r w:rsidRPr="00BB1744">
        <w:rPr>
          <w:rStyle w:val="KurzvaTChar"/>
        </w:rPr>
        <w:t>„Zadavatel“</w:t>
      </w:r>
      <w:r w:rsidRPr="00FD043C">
        <w:t>)</w:t>
      </w:r>
    </w:p>
    <w:p w14:paraId="303024D4" w14:textId="487576BD" w:rsidR="00F94856" w:rsidRDefault="00F94856" w:rsidP="00BB1744">
      <w:pPr>
        <w:pStyle w:val="1lnek"/>
        <w:keepNext/>
        <w:keepLines/>
      </w:pPr>
      <w:bookmarkStart w:id="1" w:name="_Toc523304445"/>
      <w:bookmarkStart w:id="2" w:name="_Toc6474818"/>
      <w:bookmarkStart w:id="3" w:name="_Toc523304909"/>
      <w:r>
        <w:t>Informace o osobě, která zpracovala část Zadávací dokumentace</w:t>
      </w:r>
      <w:r w:rsidR="00125D40">
        <w:t>:</w:t>
      </w:r>
    </w:p>
    <w:p w14:paraId="3BF526ED" w14:textId="64364C05" w:rsidR="00125D40" w:rsidRPr="00547602" w:rsidRDefault="00125D40" w:rsidP="00BB1744">
      <w:pPr>
        <w:pStyle w:val="Odstbez"/>
        <w:rPr>
          <w:b/>
        </w:rPr>
      </w:pPr>
      <w:r>
        <w:t>Na zpracování Zadávací dokumentace se nepodílela osoba odlišná od Zadavatele.</w:t>
      </w:r>
    </w:p>
    <w:p w14:paraId="65C251B3" w14:textId="48D8BDC1" w:rsidR="00125D40" w:rsidRDefault="00125D40" w:rsidP="00BB1744">
      <w:pPr>
        <w:pStyle w:val="1lnek"/>
        <w:keepNext/>
        <w:keepLines/>
      </w:pPr>
      <w:r>
        <w:t>Informace o předběžné tržní konzultaci:</w:t>
      </w:r>
    </w:p>
    <w:p w14:paraId="71550A7F" w14:textId="17A6214E" w:rsidR="00125D40" w:rsidRPr="00903726" w:rsidRDefault="00125D40" w:rsidP="00E567CE">
      <w:pPr>
        <w:pStyle w:val="Odstbez"/>
      </w:pPr>
      <w:r>
        <w:t>Zadávací dokumentace neobsahuje informace, kter</w:t>
      </w:r>
      <w:r w:rsidR="007B4883">
        <w:t>é</w:t>
      </w:r>
      <w:r>
        <w:t xml:space="preserve"> by byly </w:t>
      </w:r>
      <w:r w:rsidR="00EF344E">
        <w:t>výsledkem</w:t>
      </w:r>
      <w:r>
        <w:t xml:space="preserve"> předběžné tržní konzultace.</w:t>
      </w:r>
    </w:p>
    <w:p w14:paraId="04424EF0" w14:textId="4CCA0B33" w:rsidR="005D636E" w:rsidRPr="005D636E" w:rsidRDefault="005D636E" w:rsidP="00BB1744">
      <w:pPr>
        <w:pStyle w:val="1lnek"/>
        <w:keepNext/>
        <w:keepLines/>
      </w:pPr>
      <w:r w:rsidRPr="005D636E">
        <w:t>Druh veřejné zakázky</w:t>
      </w:r>
      <w:bookmarkEnd w:id="1"/>
      <w:bookmarkEnd w:id="2"/>
      <w:bookmarkEnd w:id="3"/>
      <w:r w:rsidRPr="005D636E">
        <w:t xml:space="preserve"> a zadávacího řízení:</w:t>
      </w:r>
    </w:p>
    <w:p w14:paraId="7EDB1052" w14:textId="36F63BC2" w:rsidR="005D636E" w:rsidRPr="00A474C4" w:rsidRDefault="005D636E" w:rsidP="00BB1744">
      <w:pPr>
        <w:pStyle w:val="11odst"/>
      </w:pPr>
      <w:r w:rsidRPr="005D636E">
        <w:t xml:space="preserve">Hlavní předmět veřejné zakázky ve smyslu § 15 ZZVZ odpovídá veřejné zakázce na </w:t>
      </w:r>
      <w:sdt>
        <w:sdtPr>
          <w:alias w:val="Klíčová slova"/>
          <w:tag w:val=""/>
          <w:id w:val="333275653"/>
          <w:placeholder>
            <w:docPart w:val="8AFD75F697AA40079AC8F06D2D524456"/>
          </w:placeholder>
          <w:dataBinding w:prefixMappings="xmlns:ns0='http://purl.org/dc/elements/1.1/' xmlns:ns1='http://schemas.openxmlformats.org/package/2006/metadata/core-properties' " w:xpath="/ns1:coreProperties[1]/ns1:keywords[1]" w:storeItemID="{6C3C8BC8-F283-45AE-878A-BAB7291924A1}"/>
          <w:text/>
        </w:sdtPr>
        <w:sdtEndPr/>
        <w:sdtContent>
          <w:r w:rsidR="00BB3559">
            <w:t>dodávky</w:t>
          </w:r>
        </w:sdtContent>
      </w:sdt>
      <w:r w:rsidRPr="00A474C4">
        <w:t>.</w:t>
      </w:r>
    </w:p>
    <w:p w14:paraId="350E1067" w14:textId="3A021F1A" w:rsidR="005D636E" w:rsidRPr="009808BE" w:rsidRDefault="005D636E" w:rsidP="00BB1744">
      <w:pPr>
        <w:pStyle w:val="11odst"/>
      </w:pPr>
      <w:r w:rsidRPr="005D636E">
        <w:t xml:space="preserve">Zadavatel zadává veřejnou zakázku v souvislosti s výkonem své relevantní </w:t>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w:instrText>
      </w:r>
      <w:r w:rsidR="009808BE">
        <w:instrText xml:space="preserve"> \* MERGEFORMAT </w:instrText>
      </w:r>
      <w:r w:rsidR="00106DBF">
        <w:fldChar w:fldCharType="end"/>
      </w:r>
      <w:r w:rsidRPr="005D636E">
        <w:t>činnosti ve smyslu § 153 odst. 1. písm. f) ZZVZ. Jedná se proto o</w:t>
      </w:r>
      <w:bookmarkStart w:id="4" w:name="dodávky"/>
      <w:bookmarkEnd w:id="4"/>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Pr="00547602">
        <w:rPr>
          <w:b/>
        </w:rPr>
        <w:t xml:space="preserve"> </w:t>
      </w:r>
      <w:r w:rsidRPr="00BB1744">
        <w:rPr>
          <w:rStyle w:val="TunnormlnChar"/>
          <w:rFonts w:eastAsiaTheme="minorHAnsi"/>
        </w:rPr>
        <w:t>sektorovou veřejnou zakázku</w:t>
      </w:r>
      <w:r w:rsidRPr="009808BE">
        <w:t xml:space="preserve">. </w:t>
      </w:r>
    </w:p>
    <w:p w14:paraId="77980792" w14:textId="24BE2C73" w:rsidR="005D636E" w:rsidRPr="005D636E" w:rsidRDefault="005D636E" w:rsidP="00BB1744">
      <w:pPr>
        <w:pStyle w:val="11odst"/>
      </w:pPr>
      <w:r w:rsidRPr="005D636E">
        <w:t xml:space="preserve">Veřejná zakázka je v souladu s § </w:t>
      </w:r>
      <w:r w:rsidR="00A31F78">
        <w:t>60</w:t>
      </w:r>
      <w:r w:rsidRPr="005D636E">
        <w:t xml:space="preserve"> a násl. ZZVZ zadávána jako </w:t>
      </w:r>
      <w:r w:rsidRPr="00A474C4">
        <w:t>nadlimitní sektorová veřejná zakázka na</w:t>
      </w:r>
      <w:r w:rsidR="00BF35C5" w:rsidRPr="00A474C4">
        <w:t xml:space="preserve"> </w:t>
      </w:r>
      <w:sdt>
        <w:sdtPr>
          <w:alias w:val="Klíčová slova"/>
          <w:tag w:val=""/>
          <w:id w:val="1710990039"/>
          <w:placeholder>
            <w:docPart w:val="088D4044C5A3466E90FE0130E30B8A27"/>
          </w:placeholder>
          <w:dataBinding w:prefixMappings="xmlns:ns0='http://purl.org/dc/elements/1.1/' xmlns:ns1='http://schemas.openxmlformats.org/package/2006/metadata/core-properties' " w:xpath="/ns1:coreProperties[1]/ns1:keywords[1]" w:storeItemID="{6C3C8BC8-F283-45AE-878A-BAB7291924A1}"/>
          <w:text/>
        </w:sdtPr>
        <w:sdtEndPr/>
        <w:sdtContent>
          <w:r w:rsidR="00BB3559">
            <w:t>dodávky</w:t>
          </w:r>
        </w:sdtContent>
      </w:sdt>
      <w:r w:rsidR="00C75D1D" w:rsidRPr="00A474C4">
        <w:t xml:space="preserve"> </w:t>
      </w:r>
      <w:r w:rsidRPr="00A474C4">
        <w:t>v </w:t>
      </w:r>
      <w:r w:rsidR="00A31F78" w:rsidRPr="00A474C4">
        <w:rPr>
          <w:rStyle w:val="TunnormlnChar"/>
          <w:rFonts w:eastAsiaTheme="minorHAnsi"/>
        </w:rPr>
        <w:t>jednacím řízení s uveřejněním</w:t>
      </w:r>
      <w:r w:rsidRPr="00A474C4">
        <w:rPr>
          <w:b/>
        </w:rPr>
        <w:t xml:space="preserve"> </w:t>
      </w:r>
      <w:r w:rsidRPr="00A474C4">
        <w:t xml:space="preserve">ve smyslu § 3 písm. </w:t>
      </w:r>
      <w:r w:rsidR="00A31F78" w:rsidRPr="00A474C4">
        <w:t>d</w:t>
      </w:r>
      <w:r w:rsidRPr="00A474C4">
        <w:t>)</w:t>
      </w:r>
      <w:r w:rsidRPr="005D636E">
        <w:t xml:space="preserve"> ZZVZ.  </w:t>
      </w:r>
    </w:p>
    <w:p w14:paraId="5A73DBC5" w14:textId="149956E2" w:rsidR="00C664F4" w:rsidRPr="00C664F4" w:rsidRDefault="00C664F4" w:rsidP="00C664F4">
      <w:pPr>
        <w:pStyle w:val="1lnek"/>
      </w:pPr>
      <w:r w:rsidRPr="00C664F4">
        <w:t xml:space="preserve">Předmět plnění </w:t>
      </w:r>
      <w:r w:rsidR="002B5C90">
        <w:t xml:space="preserve">smlouvy </w:t>
      </w:r>
      <w:r w:rsidRPr="00C664F4">
        <w:t xml:space="preserve">a pravidla zadávání jednotlivých zakázek na základě </w:t>
      </w:r>
      <w:r w:rsidR="00EE11EA">
        <w:t>smlouvy</w:t>
      </w:r>
    </w:p>
    <w:p w14:paraId="021E1F1A" w14:textId="2F74D7B1" w:rsidR="002B5C90" w:rsidRDefault="002B5C90" w:rsidP="00DD495E">
      <w:pPr>
        <w:pStyle w:val="11odst"/>
      </w:pPr>
      <w:r w:rsidRPr="00A474C4">
        <w:rPr>
          <w:rStyle w:val="Kurzva"/>
          <w:i w:val="0"/>
        </w:rPr>
        <w:t>Na základě tohoto zadávacího řízení uzavře zadavatel s jedním vybraným dodavatelem,</w:t>
      </w:r>
      <w:r w:rsidRPr="008F7BC7">
        <w:rPr>
          <w:rStyle w:val="Kurzva"/>
          <w:i w:val="0"/>
        </w:rPr>
        <w:t xml:space="preserve"> jeh</w:t>
      </w:r>
      <w:r>
        <w:rPr>
          <w:rStyle w:val="Kurzva"/>
          <w:i w:val="0"/>
        </w:rPr>
        <w:t>o</w:t>
      </w:r>
      <w:r w:rsidRPr="008F7BC7">
        <w:rPr>
          <w:rStyle w:val="Kurzva"/>
          <w:i w:val="0"/>
        </w:rPr>
        <w:t>ž nabídk</w:t>
      </w:r>
      <w:r>
        <w:rPr>
          <w:rStyle w:val="Kurzva"/>
          <w:i w:val="0"/>
        </w:rPr>
        <w:t>a</w:t>
      </w:r>
      <w:r w:rsidRPr="008F7BC7">
        <w:rPr>
          <w:rStyle w:val="Kurzva"/>
          <w:i w:val="0"/>
        </w:rPr>
        <w:t xml:space="preserve"> se na základě provedeného hodnocení a posouzení podmínek účasti v tomto zadávacím řízení umístí jako 1. v pořadí, </w:t>
      </w:r>
      <w:r>
        <w:rPr>
          <w:rStyle w:val="Kurzva"/>
          <w:i w:val="0"/>
        </w:rPr>
        <w:t xml:space="preserve">smlouvu na dodávky hardware a následný servis. </w:t>
      </w:r>
      <w:r>
        <w:t xml:space="preserve">Závazný vzor smlouvy je přílohou </w:t>
      </w:r>
      <w:r>
        <w:fldChar w:fldCharType="begin"/>
      </w:r>
      <w:r>
        <w:instrText xml:space="preserve"> REF _Ref90372844 \r \h </w:instrText>
      </w:r>
      <w:r>
        <w:fldChar w:fldCharType="separate"/>
      </w:r>
      <w:r w:rsidR="009D5A1C">
        <w:t>č. 7</w:t>
      </w:r>
      <w:r>
        <w:fldChar w:fldCharType="end"/>
      </w:r>
      <w:r>
        <w:t xml:space="preserve"> ZD (dále je „</w:t>
      </w:r>
      <w:r w:rsidRPr="00AC7263">
        <w:rPr>
          <w:b/>
          <w:bCs/>
          <w:i/>
          <w:iCs/>
        </w:rPr>
        <w:t>závazný vzor smlouvy</w:t>
      </w:r>
      <w:r>
        <w:t>“).</w:t>
      </w:r>
    </w:p>
    <w:p w14:paraId="202485D4" w14:textId="26B7C0B0" w:rsidR="00C664F4" w:rsidRDefault="00C664F4" w:rsidP="00DD495E">
      <w:pPr>
        <w:pStyle w:val="11odst"/>
      </w:pPr>
      <w:r>
        <w:t xml:space="preserve">Účelem tohoto zadávacího řízení je uzavření </w:t>
      </w:r>
      <w:r w:rsidR="00EE11EA">
        <w:t>smlouvy</w:t>
      </w:r>
      <w:r>
        <w:t xml:space="preserve"> s</w:t>
      </w:r>
      <w:r w:rsidR="00BF42EB">
        <w:t xml:space="preserve"> jedním </w:t>
      </w:r>
      <w:r>
        <w:t>dodavatel</w:t>
      </w:r>
      <w:r w:rsidR="00BF42EB">
        <w:t>em</w:t>
      </w:r>
      <w:r>
        <w:t>, j</w:t>
      </w:r>
      <w:r w:rsidR="00BF42EB">
        <w:t>e</w:t>
      </w:r>
      <w:r>
        <w:t>m</w:t>
      </w:r>
      <w:r w:rsidR="00BF42EB">
        <w:t>u</w:t>
      </w:r>
      <w:r>
        <w:t xml:space="preserve">ž budou následně </w:t>
      </w:r>
      <w:r w:rsidRPr="00347ADE">
        <w:t>zadávány dílčí veřejné zakázky postupem dle § 132 odst. 3 písm. b) ZZVZ (tedy bez obnovení soutěže)</w:t>
      </w:r>
      <w:r>
        <w:t xml:space="preserve"> a dle níže uvedených pravidel (dále jen </w:t>
      </w:r>
      <w:r w:rsidRPr="007D0C92">
        <w:rPr>
          <w:b/>
          <w:i/>
        </w:rPr>
        <w:t>„dílčí zakázky“</w:t>
      </w:r>
      <w:r>
        <w:t xml:space="preserve">). </w:t>
      </w:r>
      <w:r w:rsidR="00EE11EA">
        <w:t xml:space="preserve">Na základě </w:t>
      </w:r>
      <w:r w:rsidR="005725C4">
        <w:t xml:space="preserve">uzavřené </w:t>
      </w:r>
      <w:r w:rsidR="00EE11EA">
        <w:t xml:space="preserve">smlouvy se dodavatel rovněž zaváže poskytovat pravidelné Paušální služby a servisní Služby, jak jsou definovány v příloze č. 1 </w:t>
      </w:r>
      <w:r w:rsidR="005725C4">
        <w:t>Zadávací dokumentace</w:t>
      </w:r>
      <w:r w:rsidR="00347ADE">
        <w:t>, přičemž povinnost k poskytování služeb dle této věty vznikne na základě smlouvy okamžikem dodání 1. kusu HW.</w:t>
      </w:r>
    </w:p>
    <w:p w14:paraId="53F338E7" w14:textId="3B14BEC6" w:rsidR="002B5C90" w:rsidRPr="00B454C5" w:rsidRDefault="00C664F4" w:rsidP="00C664F4">
      <w:pPr>
        <w:pStyle w:val="11odst"/>
        <w:rPr>
          <w:i/>
        </w:rPr>
      </w:pPr>
      <w:r>
        <w:t xml:space="preserve">Předmětem dílčích </w:t>
      </w:r>
      <w:r w:rsidRPr="003F32FB">
        <w:t xml:space="preserve">zakázek je </w:t>
      </w:r>
      <w:r>
        <w:t>dodávka</w:t>
      </w:r>
      <w:r w:rsidR="00BF42EB">
        <w:t xml:space="preserve"> a instalace</w:t>
      </w:r>
      <w:r>
        <w:t xml:space="preserve"> </w:t>
      </w:r>
      <w:r w:rsidR="00BF42EB">
        <w:t xml:space="preserve">elektronického zobrazovacího zařízení (pouze HW) </w:t>
      </w:r>
      <w:r w:rsidR="00A015D0">
        <w:t xml:space="preserve">a profylaxe HW </w:t>
      </w:r>
      <w:r w:rsidR="00BF42EB">
        <w:t xml:space="preserve">pro projekt </w:t>
      </w:r>
      <w:proofErr w:type="spellStart"/>
      <w:r w:rsidR="00BF42EB">
        <w:t>eVývěska</w:t>
      </w:r>
      <w:proofErr w:type="spellEnd"/>
      <w:r w:rsidR="00BF42EB">
        <w:t xml:space="preserve"> – informační kiosky pro cestující včetně dopravy</w:t>
      </w:r>
      <w:r w:rsidRPr="003F32FB">
        <w:t xml:space="preserve">. </w:t>
      </w:r>
    </w:p>
    <w:p w14:paraId="1A9E44BA" w14:textId="5E75A05C" w:rsidR="00C664F4" w:rsidRPr="00B454C5" w:rsidRDefault="004A254E" w:rsidP="00C664F4">
      <w:pPr>
        <w:pStyle w:val="11odst"/>
        <w:rPr>
          <w:i/>
        </w:rPr>
      </w:pPr>
      <w:r>
        <w:t xml:space="preserve">Předmětem plnění </w:t>
      </w:r>
      <w:r w:rsidR="002B5C90">
        <w:t xml:space="preserve">smlouvy </w:t>
      </w:r>
      <w:r>
        <w:t>je</w:t>
      </w:r>
      <w:r w:rsidR="00A015D0">
        <w:t xml:space="preserve"> rovněž</w:t>
      </w:r>
      <w:r>
        <w:t xml:space="preserve"> i zajištění následného servisu </w:t>
      </w:r>
      <w:r w:rsidR="00B55906">
        <w:t>včetně</w:t>
      </w:r>
      <w:r w:rsidR="00400F97">
        <w:t xml:space="preserve"> náhradních dílů </w:t>
      </w:r>
      <w:r>
        <w:t>dodaných zařízení</w:t>
      </w:r>
      <w:r w:rsidR="009F6567">
        <w:t xml:space="preserve"> (HW)</w:t>
      </w:r>
      <w:r>
        <w:t xml:space="preserve">. </w:t>
      </w:r>
      <w:r w:rsidR="00C664F4" w:rsidRPr="003F32FB">
        <w:t xml:space="preserve">Předmět plnění je </w:t>
      </w:r>
      <w:r w:rsidR="00C664F4">
        <w:t xml:space="preserve">dále </w:t>
      </w:r>
      <w:r w:rsidR="00C664F4" w:rsidRPr="003F32FB">
        <w:t xml:space="preserve">blíže specifikován v příloze č. 1 </w:t>
      </w:r>
      <w:r w:rsidR="005725C4">
        <w:t>Z</w:t>
      </w:r>
      <w:r w:rsidR="00C664F4" w:rsidRPr="003F32FB">
        <w:t>adávací dokumentace.</w:t>
      </w:r>
    </w:p>
    <w:p w14:paraId="2A438D95" w14:textId="056C5498" w:rsidR="00AE039A" w:rsidRPr="00AE039A" w:rsidRDefault="005725C4" w:rsidP="00AE039A">
      <w:pPr>
        <w:pStyle w:val="11odst"/>
      </w:pPr>
      <w:r>
        <w:t>Plnění poptávané Zadavatelem v rámci tohoto zadávacího řízení vy</w:t>
      </w:r>
      <w:r w:rsidR="00AE039A">
        <w:t>c</w:t>
      </w:r>
      <w:r>
        <w:t>hází z </w:t>
      </w:r>
      <w:r w:rsidR="00AE039A">
        <w:t>povinnosti</w:t>
      </w:r>
      <w:r>
        <w:t xml:space="preserve"> Zadavatele zajistit uveřejňování </w:t>
      </w:r>
      <w:r w:rsidR="00AE039A">
        <w:t xml:space="preserve">informací pro cestující ve smyslu § 73 odst. 1. až 7. vyhlášky Ministerstva dopravy </w:t>
      </w:r>
      <w:r w:rsidR="00AE039A" w:rsidRPr="00AE039A">
        <w:t xml:space="preserve">č. 173/1995 Sb., </w:t>
      </w:r>
      <w:r w:rsidR="00AE039A" w:rsidRPr="00B454C5">
        <w:t>kterou se vydává dopravní řád drah</w:t>
      </w:r>
      <w:r w:rsidR="00AE039A">
        <w:t xml:space="preserve"> (dále jen „</w:t>
      </w:r>
      <w:r w:rsidR="00AE039A" w:rsidRPr="00B454C5">
        <w:rPr>
          <w:b/>
          <w:bCs/>
          <w:i/>
          <w:iCs/>
        </w:rPr>
        <w:t>Vyhláška</w:t>
      </w:r>
      <w:r w:rsidR="00AE039A">
        <w:t xml:space="preserve">“), přičemž tyto informace mohou být dle § 73 odst. 8. Vyhlášky </w:t>
      </w:r>
      <w:r w:rsidR="00AE039A" w:rsidRPr="00AE039A">
        <w:t>zpřístupněny také v elektronické podobě</w:t>
      </w:r>
      <w:r w:rsidR="00AE039A">
        <w:t xml:space="preserve"> (prostřednictvím poptávaných </w:t>
      </w:r>
      <w:proofErr w:type="spellStart"/>
      <w:r w:rsidR="00AE039A">
        <w:t>eVývěsek</w:t>
      </w:r>
      <w:proofErr w:type="spellEnd"/>
      <w:r w:rsidR="00AE039A">
        <w:t xml:space="preserve">). </w:t>
      </w:r>
    </w:p>
    <w:p w14:paraId="6439BDEB" w14:textId="7106E50C" w:rsidR="00C664F4" w:rsidRPr="00B45626" w:rsidRDefault="00C664F4" w:rsidP="00C664F4">
      <w:pPr>
        <w:pStyle w:val="11odst"/>
        <w:rPr>
          <w:rStyle w:val="Kurzva"/>
          <w:i w:val="0"/>
        </w:rPr>
      </w:pPr>
      <w:r w:rsidRPr="00B45626">
        <w:rPr>
          <w:rStyle w:val="Kurzva"/>
          <w:i w:val="0"/>
        </w:rPr>
        <w:t>Klasifikace předmětu veřejné zakázky (CPV):</w:t>
      </w:r>
    </w:p>
    <w:p w14:paraId="0F327CC8" w14:textId="653C83BA" w:rsidR="00C664F4" w:rsidRPr="00C664F4" w:rsidRDefault="00C664F4" w:rsidP="00DD495E">
      <w:pPr>
        <w:pStyle w:val="Odstbez"/>
        <w:rPr>
          <w:rStyle w:val="Kurzva"/>
          <w:i w:val="0"/>
        </w:rPr>
      </w:pPr>
      <w:r w:rsidRPr="00B45626">
        <w:rPr>
          <w:rStyle w:val="Kurzva"/>
          <w:i w:val="0"/>
        </w:rPr>
        <w:t xml:space="preserve">Kód CPV: </w:t>
      </w:r>
      <w:r w:rsidR="00BF42EB" w:rsidRPr="00B45626">
        <w:rPr>
          <w:rStyle w:val="Kurzva"/>
          <w:i w:val="0"/>
        </w:rPr>
        <w:t>31682230-</w:t>
      </w:r>
      <w:r w:rsidRPr="00B45626">
        <w:rPr>
          <w:rStyle w:val="Kurzva"/>
          <w:i w:val="0"/>
        </w:rPr>
        <w:t>-</w:t>
      </w:r>
      <w:r w:rsidR="00BF42EB" w:rsidRPr="00B45626">
        <w:rPr>
          <w:rStyle w:val="Kurzva"/>
          <w:i w:val="0"/>
        </w:rPr>
        <w:t>1</w:t>
      </w:r>
      <w:r w:rsidRPr="00B45626">
        <w:rPr>
          <w:rStyle w:val="Kurzva"/>
          <w:i w:val="0"/>
        </w:rPr>
        <w:t xml:space="preserve"> | </w:t>
      </w:r>
      <w:r w:rsidR="00BF42EB" w:rsidRPr="00B45626">
        <w:rPr>
          <w:rStyle w:val="Kurzva"/>
          <w:i w:val="0"/>
        </w:rPr>
        <w:t>Grafické zobrazovací panely</w:t>
      </w:r>
    </w:p>
    <w:p w14:paraId="43FF018F" w14:textId="35B33DC8" w:rsidR="00BA128F" w:rsidRDefault="00BA128F" w:rsidP="00BA128F">
      <w:pPr>
        <w:pStyle w:val="11odst"/>
        <w:rPr>
          <w:rStyle w:val="Kurzva"/>
          <w:i w:val="0"/>
        </w:rPr>
      </w:pPr>
      <w:r>
        <w:rPr>
          <w:rStyle w:val="Kurzva"/>
          <w:i w:val="0"/>
        </w:rPr>
        <w:t>Vyhrazená změna závazku</w:t>
      </w:r>
    </w:p>
    <w:p w14:paraId="32457BF0" w14:textId="64120FCC" w:rsidR="00336021" w:rsidRDefault="00336021" w:rsidP="00203FB6">
      <w:pPr>
        <w:pStyle w:val="111odst"/>
        <w:numPr>
          <w:ilvl w:val="2"/>
          <w:numId w:val="22"/>
        </w:numPr>
      </w:pPr>
      <w:bookmarkStart w:id="5" w:name="_Hlk179269329"/>
      <w:bookmarkStart w:id="6" w:name="_Hlk180735993"/>
      <w:bookmarkStart w:id="7" w:name="_Hlk160115559"/>
      <w:r>
        <w:t xml:space="preserve">Zadavatel si v souladu s § 100 odst. 2 ZZVZ vyhrazuje změnu dodavatele v průběhu plnění veřejné zakázky, a to v případě, kdy uzavřená </w:t>
      </w:r>
      <w:r w:rsidR="00EE11EA">
        <w:t>smlouva</w:t>
      </w:r>
      <w:r>
        <w:t xml:space="preserve"> s vybraným dodavatelem bude ukončena, a to následovně:</w:t>
      </w:r>
    </w:p>
    <w:p w14:paraId="2EB06B7F" w14:textId="77777777" w:rsidR="00336021" w:rsidRDefault="00336021" w:rsidP="00203FB6">
      <w:pPr>
        <w:pStyle w:val="Odstbez"/>
        <w:numPr>
          <w:ilvl w:val="0"/>
          <w:numId w:val="23"/>
        </w:numPr>
      </w:pPr>
      <w:r>
        <w:t>jednostranným právním jednáním Zadavatele vůči Dodavateli (odstoupení, výpověď nebo jinak pojmenované právní jednání s obdobnými právními účinky);</w:t>
      </w:r>
    </w:p>
    <w:p w14:paraId="4118C1A6" w14:textId="77777777" w:rsidR="00336021" w:rsidRDefault="00336021" w:rsidP="00203FB6">
      <w:pPr>
        <w:pStyle w:val="Odstbez"/>
        <w:numPr>
          <w:ilvl w:val="0"/>
          <w:numId w:val="23"/>
        </w:numPr>
      </w:pPr>
      <w:r>
        <w:t>jednostranným právním jednáním Dodavatele vůči Zadavateli (odstoupení, výpověď nebo jinak pojmenované právní jednání s obdobnými právními účinky);</w:t>
      </w:r>
    </w:p>
    <w:p w14:paraId="6DC9E753" w14:textId="2D522C91" w:rsidR="00336021" w:rsidRDefault="00336021" w:rsidP="00203FB6">
      <w:pPr>
        <w:pStyle w:val="Odstbez"/>
        <w:numPr>
          <w:ilvl w:val="0"/>
          <w:numId w:val="23"/>
        </w:numPr>
      </w:pPr>
      <w:r>
        <w:t xml:space="preserve">nezávisle na vůli smluvních stran nebo jiným způsobem, se kterým právní předpisy spojují zánik účasti Dodavatele na </w:t>
      </w:r>
      <w:r w:rsidR="00EE11EA">
        <w:t>smlouvě</w:t>
      </w:r>
      <w:r>
        <w:t xml:space="preserve"> vyjma uplynutí doby či do</w:t>
      </w:r>
      <w:r w:rsidR="003871A5">
        <w:t>s</w:t>
      </w:r>
      <w:r>
        <w:t xml:space="preserve">ažení limitu </w:t>
      </w:r>
      <w:r w:rsidR="00EE11EA">
        <w:t>smlouvy</w:t>
      </w:r>
      <w:r>
        <w:t>;</w:t>
      </w:r>
    </w:p>
    <w:p w14:paraId="75BC5C2D" w14:textId="47B0198D" w:rsidR="00336021" w:rsidRDefault="00336021" w:rsidP="00203FB6">
      <w:pPr>
        <w:pStyle w:val="Odstbez"/>
        <w:numPr>
          <w:ilvl w:val="0"/>
          <w:numId w:val="23"/>
        </w:numPr>
      </w:pPr>
      <w:r>
        <w:t xml:space="preserve">dohodou smluvních stran o ukončení </w:t>
      </w:r>
      <w:r w:rsidR="00EE11EA">
        <w:t>smlouvy</w:t>
      </w:r>
      <w:r>
        <w:t>.</w:t>
      </w:r>
    </w:p>
    <w:p w14:paraId="56292275" w14:textId="3A34A072" w:rsidR="00336021" w:rsidRDefault="00336021" w:rsidP="00336021">
      <w:pPr>
        <w:pStyle w:val="Odstbez"/>
      </w:pPr>
      <w:r>
        <w:t xml:space="preserve">Nastane-li některý z případů ukončení </w:t>
      </w:r>
      <w:r w:rsidR="00EE11EA">
        <w:t>smlouvy</w:t>
      </w:r>
      <w:r>
        <w:t xml:space="preserve"> popsaných výše, je Zadavatel oprávněn uzavřít </w:t>
      </w:r>
      <w:r w:rsidR="00EE11EA">
        <w:t>smlouvu</w:t>
      </w:r>
      <w:r>
        <w:t xml:space="preserve"> s novým dodavatelem, tj. s účastníkem původního zadávacího řízení, který se v rámci hodnocení nabídek umístil jako další v pořadí, a to za podmínek uvedených níže. Předpokladem pro uzavření </w:t>
      </w:r>
      <w:r w:rsidR="00EE11EA">
        <w:t>smlouvy</w:t>
      </w:r>
      <w:r>
        <w:t xml:space="preserve"> s novým dodavatelem je souhlas nového dodavatele s uzavřením </w:t>
      </w:r>
      <w:r w:rsidR="00EE11EA">
        <w:t>smlouvy</w:t>
      </w:r>
      <w:r w:rsidR="00A453B3">
        <w:t xml:space="preserve"> </w:t>
      </w:r>
      <w:r>
        <w:t>a posouzení nabídky nového dodavatele s ohledem na její ekonomickou výhodnost.</w:t>
      </w:r>
    </w:p>
    <w:p w14:paraId="031BC2F1" w14:textId="5B929A41" w:rsidR="00336021" w:rsidRDefault="00336021" w:rsidP="00336021">
      <w:pPr>
        <w:pStyle w:val="Odstbez"/>
      </w:pPr>
      <w:r>
        <w:t xml:space="preserve">S novým dodavatelem bude uzavřena </w:t>
      </w:r>
      <w:r w:rsidR="00EE11EA">
        <w:t>smlouva</w:t>
      </w:r>
      <w:r>
        <w:t xml:space="preserve"> na příslušnou část veřejné zakázky za podmínek dle jeho nabídky předložené v zadávacím řízení upravených v souladu s tímto článkem Zadávací dokumentace. Předmět plnění bude shodný s plněním vymezeným v zadávacím řízení. Limit </w:t>
      </w:r>
      <w:r w:rsidR="00EE11EA">
        <w:t>smlouvy</w:t>
      </w:r>
      <w:r>
        <w:t xml:space="preserve"> bude ponížen o výši</w:t>
      </w:r>
      <w:r w:rsidR="007C6CAF">
        <w:t>,</w:t>
      </w:r>
      <w:r>
        <w:t xml:space="preserve"> v níž byl vyčerpán předchozím dodavatelem (popřípadě dodavateli). Aplikace § 100 odst. 2 ZZVZ se nevztahuje na dílčí smlouvy již zadané na základě </w:t>
      </w:r>
      <w:r w:rsidR="00EE11EA">
        <w:t>smlouvy</w:t>
      </w:r>
      <w:r>
        <w:t>.</w:t>
      </w:r>
    </w:p>
    <w:p w14:paraId="3808AAB7" w14:textId="417027BC" w:rsidR="00BA128F" w:rsidRPr="00DD495E" w:rsidRDefault="00336021" w:rsidP="00336021">
      <w:pPr>
        <w:pStyle w:val="Odstbez"/>
        <w:rPr>
          <w:rStyle w:val="Kurzva"/>
          <w:i w:val="0"/>
        </w:rPr>
      </w:pPr>
      <w:r>
        <w:t xml:space="preserve">V případě ukončení </w:t>
      </w:r>
      <w:r w:rsidR="00EE11EA">
        <w:t>smlouvy</w:t>
      </w:r>
      <w:r>
        <w:t xml:space="preserve"> s původním dodavatelem z důvodů uvedených výše, je Zadavatel oprávněn vyzvat k uzavření </w:t>
      </w:r>
      <w:r w:rsidR="00EE11EA">
        <w:t>smlouvy</w:t>
      </w:r>
      <w:r>
        <w:t xml:space="preserve"> dalšího účastníka v pořadí dle hodnocení nabídek v tomto zadávacím řízení. Zadavatel </w:t>
      </w:r>
      <w:r w:rsidR="00A453B3">
        <w:t>pro určení dalšího účastníka v pořadí bude postupovat analogicky k § 125 ZZVZ</w:t>
      </w:r>
      <w:r w:rsidR="0045706A">
        <w:t xml:space="preserve"> </w:t>
      </w:r>
      <w:r w:rsidR="00A453B3">
        <w:t>v návaznosti na původní z</w:t>
      </w:r>
      <w:r>
        <w:t xml:space="preserve">adávací řízení. Zadavatel provede posouzení splnění podmínek účasti, pokud tak neučinil v zadávacím řízení s ohledem na § 39 odst. 4 ZZVZ a posoudí, zda u </w:t>
      </w:r>
      <w:r w:rsidR="00A453B3">
        <w:t>posuzovaného</w:t>
      </w:r>
      <w:r>
        <w:t xml:space="preserve"> účastníka zadávacího řízní nejsou naplněny povinné důvody pro vyloučení vybraného dodavatele dle § 48 ZZVZ (dále jen „důvody, pro které by nebylo možno uzavřít </w:t>
      </w:r>
      <w:r w:rsidR="00EE11EA">
        <w:t>smlouvu</w:t>
      </w:r>
      <w:r>
        <w:t xml:space="preserve"> s dalším účastníkem v pořadí“). Pokud účastník, který se umístil jako další v pořadí, nesouhlasí s uzavřením </w:t>
      </w:r>
      <w:r w:rsidR="00EE11EA">
        <w:t>smlouvy</w:t>
      </w:r>
      <w:r>
        <w:t xml:space="preserve"> za podmínek dle jeho nabídky nebo jsou naplněny důvody, pro které by nebylo možno uzavřít </w:t>
      </w:r>
      <w:r w:rsidR="00EE11EA">
        <w:t>smlouvu</w:t>
      </w:r>
      <w:r>
        <w:t xml:space="preserve"> s dalším účastníkem v pořadí v původním zadávacím řízení, může Zadavatel oslovit dodavatele, který se umístil jako další v pořadí. Účastník, s nímž má být uzavřena </w:t>
      </w:r>
      <w:r w:rsidR="00EE11EA">
        <w:t>smlouva</w:t>
      </w:r>
      <w:r>
        <w:t>, je povinen též splnit podmínky § 122 ZZVZ. Zadavatel je oprávněn tento postup aplikovat opakovan</w:t>
      </w:r>
      <w:r w:rsidRPr="00A316AA">
        <w:t>ě</w:t>
      </w:r>
      <w:bookmarkEnd w:id="5"/>
      <w:bookmarkEnd w:id="6"/>
      <w:r w:rsidR="00BA128F" w:rsidRPr="00A316AA">
        <w:t>.</w:t>
      </w:r>
    </w:p>
    <w:bookmarkEnd w:id="7"/>
    <w:p w14:paraId="237C4FA7" w14:textId="26AE7FAE" w:rsidR="00E016CE" w:rsidRDefault="005D636E" w:rsidP="00BB1744">
      <w:pPr>
        <w:pStyle w:val="1lnek"/>
        <w:keepNext/>
        <w:keepLines/>
      </w:pPr>
      <w:r w:rsidRPr="00FE1347">
        <w:t>Předpokládaná hodnota</w:t>
      </w:r>
    </w:p>
    <w:p w14:paraId="3DC59126" w14:textId="3ACF0B50" w:rsidR="004D222F" w:rsidRPr="00547602" w:rsidRDefault="004D222F" w:rsidP="00BB1744">
      <w:pPr>
        <w:pStyle w:val="11odst"/>
      </w:pPr>
      <w:r w:rsidRPr="00547602">
        <w:t>Předpokládaná hodnota veřejné zakázky se nezveřejňuje.</w:t>
      </w:r>
    </w:p>
    <w:p w14:paraId="51347559" w14:textId="1F37445F" w:rsidR="005D636E" w:rsidRPr="005D636E" w:rsidRDefault="005D636E" w:rsidP="00BB1744">
      <w:pPr>
        <w:pStyle w:val="1lnek"/>
        <w:keepNext/>
        <w:keepLines/>
        <w:rPr>
          <w:rFonts w:eastAsia="Verdana"/>
          <w:noProof/>
        </w:rPr>
      </w:pPr>
      <w:r w:rsidRPr="005D636E">
        <w:rPr>
          <w:rFonts w:eastAsia="Verdana"/>
          <w:noProof/>
        </w:rPr>
        <w:t>Doba plnění a místo plnění veřejné zakázky</w:t>
      </w:r>
      <w:r w:rsidR="00137A0E">
        <w:rPr>
          <w:rFonts w:eastAsia="Verdana"/>
          <w:noProof/>
        </w:rPr>
        <w:t>, prohlídka místa plnění</w:t>
      </w:r>
      <w:r w:rsidRPr="005D636E">
        <w:rPr>
          <w:rFonts w:eastAsia="Verdana"/>
          <w:noProof/>
        </w:rPr>
        <w:t>:</w:t>
      </w:r>
    </w:p>
    <w:p w14:paraId="6486B823" w14:textId="77777777" w:rsidR="005D636E" w:rsidRPr="00547602" w:rsidRDefault="005D636E" w:rsidP="00BB1744">
      <w:pPr>
        <w:pStyle w:val="11odst"/>
      </w:pPr>
      <w:r w:rsidRPr="00547602">
        <w:t>Doba plnění veřejné zakázky</w:t>
      </w:r>
    </w:p>
    <w:p w14:paraId="1F530AA2" w14:textId="53A43FB8" w:rsidR="005D636E" w:rsidRPr="00A474C4" w:rsidRDefault="001D5E89" w:rsidP="00684123">
      <w:pPr>
        <w:pStyle w:val="111odst"/>
        <w:rPr>
          <w:lang w:eastAsia="cs-CZ"/>
        </w:rPr>
      </w:pPr>
      <w:r w:rsidRPr="00A474C4">
        <w:rPr>
          <w:noProof/>
        </w:rPr>
        <w:t xml:space="preserve">Termín zahájení plnění: </w:t>
      </w:r>
      <w:r w:rsidR="00BF42EB" w:rsidRPr="00A474C4">
        <w:rPr>
          <w:lang w:eastAsia="cs-CZ"/>
        </w:rPr>
        <w:t xml:space="preserve">od účinnosti </w:t>
      </w:r>
      <w:r w:rsidR="00EE11EA">
        <w:rPr>
          <w:lang w:eastAsia="cs-CZ"/>
        </w:rPr>
        <w:t>smlouvy</w:t>
      </w:r>
      <w:r w:rsidR="00B55906">
        <w:rPr>
          <w:lang w:eastAsia="cs-CZ"/>
        </w:rPr>
        <w:t>.</w:t>
      </w:r>
      <w:r w:rsidR="005D636E" w:rsidRPr="00A474C4">
        <w:rPr>
          <w:noProof/>
        </w:rPr>
        <w:tab/>
      </w:r>
    </w:p>
    <w:p w14:paraId="77DDEC8A" w14:textId="408F59DE" w:rsidR="009F6567" w:rsidRDefault="005D636E" w:rsidP="00684123">
      <w:pPr>
        <w:pStyle w:val="111odst"/>
        <w:rPr>
          <w:lang w:eastAsia="cs-CZ"/>
        </w:rPr>
      </w:pPr>
      <w:r w:rsidRPr="00A474C4">
        <w:rPr>
          <w:noProof/>
        </w:rPr>
        <w:t>Termín ukončení plnění:</w:t>
      </w:r>
      <w:r w:rsidR="00321543" w:rsidRPr="00A474C4">
        <w:rPr>
          <w:noProof/>
        </w:rPr>
        <w:t xml:space="preserve"> </w:t>
      </w:r>
      <w:r w:rsidR="00823541" w:rsidRPr="00B454C5">
        <w:rPr>
          <w:noProof/>
        </w:rPr>
        <w:t>dle čl. 6 závazného</w:t>
      </w:r>
      <w:r w:rsidR="00823541">
        <w:rPr>
          <w:noProof/>
        </w:rPr>
        <w:t xml:space="preserve"> vzoru </w:t>
      </w:r>
      <w:r w:rsidR="00EE11EA">
        <w:rPr>
          <w:noProof/>
        </w:rPr>
        <w:t>Smlouvy</w:t>
      </w:r>
    </w:p>
    <w:p w14:paraId="51363451" w14:textId="77777777" w:rsidR="005D636E" w:rsidRPr="00547602" w:rsidRDefault="005D636E" w:rsidP="00BB1744">
      <w:pPr>
        <w:pStyle w:val="11odst"/>
      </w:pPr>
      <w:r w:rsidRPr="00547602">
        <w:t>Místo plnění veřejné zakázky</w:t>
      </w:r>
    </w:p>
    <w:p w14:paraId="2781E4F0" w14:textId="746B40BD" w:rsidR="005D636E" w:rsidRDefault="005D636E" w:rsidP="00BB1744">
      <w:pPr>
        <w:pStyle w:val="Odstbez"/>
        <w:rPr>
          <w:noProof/>
        </w:rPr>
      </w:pPr>
      <w:r w:rsidRPr="005D636E">
        <w:rPr>
          <w:noProof/>
        </w:rPr>
        <w:t xml:space="preserve">Plnění veřejné zakázky bude </w:t>
      </w:r>
      <w:r w:rsidRPr="001D5E89">
        <w:rPr>
          <w:noProof/>
        </w:rPr>
        <w:t>probíha</w:t>
      </w:r>
      <w:r w:rsidR="001D5E89" w:rsidRPr="001D5E89">
        <w:rPr>
          <w:noProof/>
        </w:rPr>
        <w:t>t</w:t>
      </w:r>
      <w:r w:rsidR="001D5E89">
        <w:rPr>
          <w:noProof/>
        </w:rPr>
        <w:t xml:space="preserve"> </w:t>
      </w:r>
      <w:r w:rsidR="00655CC0" w:rsidRPr="00A474C4">
        <w:rPr>
          <w:lang w:eastAsia="cs-CZ"/>
        </w:rPr>
        <w:t>na místech zvolených Zadavatelem po celé České republice.</w:t>
      </w:r>
    </w:p>
    <w:p w14:paraId="4BEDD54F" w14:textId="70B45528" w:rsidR="00AD1854" w:rsidRDefault="00AD1854" w:rsidP="00BB1744">
      <w:pPr>
        <w:pStyle w:val="1lnek"/>
        <w:keepNext/>
        <w:keepLines/>
      </w:pPr>
      <w:bookmarkStart w:id="8" w:name="_Toc59538672"/>
      <w:r>
        <w:t>S</w:t>
      </w:r>
      <w:r w:rsidR="00F60882">
        <w:t xml:space="preserve">ociálně a environmentálně odpovědné zadávání, inovace </w:t>
      </w:r>
      <w:bookmarkEnd w:id="8"/>
    </w:p>
    <w:p w14:paraId="6F9144FD" w14:textId="253ACD42" w:rsidR="00AD1854" w:rsidRDefault="00AD1854" w:rsidP="00BB1744">
      <w:pPr>
        <w:pStyle w:val="11odst"/>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rsidRPr="00547602">
        <w:rPr>
          <w:b/>
          <w:i/>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2C5009">
        <w:t>0</w:t>
      </w:r>
      <w:r>
        <w:t>1 Sb.</w:t>
      </w:r>
      <w:r w:rsidR="003A7411">
        <w:t>,</w:t>
      </w:r>
      <w:r>
        <w:t xml:space="preserve"> o finanční kontrole ve veřejné správě. </w:t>
      </w:r>
    </w:p>
    <w:p w14:paraId="3C7BA9B4" w14:textId="7FE1CEE9" w:rsidR="00AD1854" w:rsidRPr="00547602" w:rsidRDefault="00AD1854" w:rsidP="00BB1744">
      <w:pPr>
        <w:pStyle w:val="Odstbez"/>
      </w:pPr>
      <w:r w:rsidRPr="00547602">
        <w:t xml:space="preserve">Zadavatel aplikuje v zadávacím řízení níže uvedené prvky odpovědného zadávání. </w:t>
      </w:r>
    </w:p>
    <w:p w14:paraId="7AD62B28" w14:textId="56F00EFC" w:rsidR="005E0CFD" w:rsidRDefault="005E0CFD" w:rsidP="005E0CFD">
      <w:pPr>
        <w:pStyle w:val="111odst0"/>
        <w:numPr>
          <w:ilvl w:val="2"/>
          <w:numId w:val="1"/>
        </w:numPr>
      </w:pPr>
      <w:r>
        <w:t xml:space="preserve">Zadavatel v rámci zásady sociálně odpovědného zadávání za účelem usnadnění přístupu k plnění veřejné zakázky, případně její části, malým a středním podnikům minimalizuje administrativní náročnost při podání žádosti o účast/nabídky možností využití vzorových </w:t>
      </w:r>
      <w:r w:rsidRPr="00C07C63">
        <w:t xml:space="preserve">formulářů a čestných prohlášení, které jsou součástí </w:t>
      </w:r>
      <w:r>
        <w:t>Z</w:t>
      </w:r>
      <w:r w:rsidRPr="00C07C63">
        <w:t>adávací dokumentace k této veřejné zakázce</w:t>
      </w:r>
      <w:r>
        <w:t>.</w:t>
      </w:r>
    </w:p>
    <w:p w14:paraId="016AEAA1" w14:textId="3D751EF1" w:rsidR="00B454C5" w:rsidRDefault="005E0CFD" w:rsidP="005E0CFD">
      <w:pPr>
        <w:pStyle w:val="111odst"/>
        <w:rPr>
          <w:lang w:eastAsia="cs-CZ"/>
        </w:rPr>
      </w:pPr>
      <w:r>
        <w:rPr>
          <w:lang w:eastAsia="cs-CZ"/>
        </w:rPr>
        <w:t xml:space="preserve">V oblasti environmentálně odpovědného zadávání </w:t>
      </w:r>
      <w:r w:rsidR="00CE3812" w:rsidRPr="005E0CFD">
        <w:rPr>
          <w:lang w:eastAsia="cs-CZ"/>
        </w:rPr>
        <w:t>Zadavatel požaduje předložení certifikátu potvrzujícího, že nabízený panel je energeticky úsporným zařízením</w:t>
      </w:r>
      <w:r w:rsidR="00E15985" w:rsidRPr="005E0CFD">
        <w:rPr>
          <w:lang w:eastAsia="cs-CZ"/>
        </w:rPr>
        <w:t xml:space="preserve"> (např</w:t>
      </w:r>
      <w:r w:rsidR="007C6CAF" w:rsidRPr="005E0CFD">
        <w:rPr>
          <w:lang w:eastAsia="cs-CZ"/>
        </w:rPr>
        <w:t xml:space="preserve">. </w:t>
      </w:r>
      <w:proofErr w:type="spellStart"/>
      <w:r w:rsidR="007C6CAF" w:rsidRPr="005E0CFD">
        <w:rPr>
          <w:lang w:eastAsia="cs-CZ"/>
        </w:rPr>
        <w:t>Energy</w:t>
      </w:r>
      <w:proofErr w:type="spellEnd"/>
      <w:r w:rsidR="007C6CAF" w:rsidRPr="005E0CFD">
        <w:rPr>
          <w:lang w:eastAsia="cs-CZ"/>
        </w:rPr>
        <w:t xml:space="preserve"> Star, EPEAT, TCO </w:t>
      </w:r>
      <w:proofErr w:type="spellStart"/>
      <w:r w:rsidR="007C6CAF" w:rsidRPr="005E0CFD">
        <w:rPr>
          <w:lang w:eastAsia="cs-CZ"/>
        </w:rPr>
        <w:t>Certified</w:t>
      </w:r>
      <w:proofErr w:type="spellEnd"/>
      <w:r w:rsidR="007C6CAF" w:rsidRPr="005E0CFD">
        <w:rPr>
          <w:lang w:eastAsia="cs-CZ"/>
        </w:rPr>
        <w:t>, příp. obdobné</w:t>
      </w:r>
      <w:r w:rsidR="00E15985" w:rsidRPr="005E0CFD">
        <w:rPr>
          <w:lang w:eastAsia="cs-CZ"/>
        </w:rPr>
        <w:t>)</w:t>
      </w:r>
      <w:r w:rsidR="00CE3812" w:rsidRPr="005E0CFD">
        <w:rPr>
          <w:lang w:eastAsia="cs-CZ"/>
        </w:rPr>
        <w:t>.</w:t>
      </w:r>
    </w:p>
    <w:p w14:paraId="233712D4" w14:textId="1A0FF66A" w:rsidR="00800A7B" w:rsidRDefault="00B454C5" w:rsidP="00593D25">
      <w:pPr>
        <w:pStyle w:val="11odst"/>
        <w:keepLines/>
      </w:pPr>
      <w:r w:rsidRPr="00547602">
        <w:t xml:space="preserve">Použití jiných prvků odpovědného zadávání, které byly zadavateli známy při vytváření této </w:t>
      </w:r>
      <w:r>
        <w:t>Z</w:t>
      </w:r>
      <w:r w:rsidRPr="00547602">
        <w:t>adávací dokumentace, není vzhledem k povaze a smyslu zakázky možné z těchto důvodů:</w:t>
      </w:r>
    </w:p>
    <w:p w14:paraId="582624DE" w14:textId="6C8536A3" w:rsidR="005E0CFD" w:rsidRPr="00631CF8" w:rsidRDefault="005E0CFD" w:rsidP="005E0CFD">
      <w:pPr>
        <w:pStyle w:val="111odst"/>
        <w:ind w:left="709" w:hanging="709"/>
        <w:rPr>
          <w:lang w:eastAsia="cs-CZ"/>
        </w:rPr>
      </w:pPr>
      <w:r w:rsidRPr="00E05191">
        <w:t>V oblasti sociálně odpovědného zadávání zadavatel neshledal potřebu použití dalších dílčích aspektů odpovědného zadáv</w:t>
      </w:r>
      <w:r>
        <w:t xml:space="preserve">ání s ohledem na skutečnost, že </w:t>
      </w:r>
      <w:r w:rsidRPr="005E0CFD">
        <w:t>Předmětem VZ není plnění původem ze zemí se zvýšeným rizikem k porušování mezinárodních úmluv o lidských právech, sociálních či pracovních právech, zejména úmluv Mezinárodní organizace práce (ILO) uvedených v příloze X směrnice č. 2014/24/EU.</w:t>
      </w:r>
    </w:p>
    <w:p w14:paraId="4A614A17" w14:textId="77777777" w:rsidR="005E0CFD" w:rsidRPr="00631CF8" w:rsidRDefault="005E0CFD" w:rsidP="005E0CFD">
      <w:pPr>
        <w:pStyle w:val="111odst"/>
        <w:ind w:left="709" w:hanging="709"/>
        <w:rPr>
          <w:lang w:eastAsia="cs-CZ"/>
        </w:rPr>
      </w:pPr>
      <w:r w:rsidRPr="00E05191">
        <w:t xml:space="preserve">V oblasti inovací zadavatel nestanovil dílčí kritéria </w:t>
      </w:r>
      <w:r w:rsidRPr="006D1446">
        <w:t>odpovědného zadávání, jelikož zadavateli není známo žádné inovativní řešení předmětu veřejné zakázky.</w:t>
      </w:r>
    </w:p>
    <w:p w14:paraId="1718A6E6" w14:textId="1A67AEC9" w:rsidR="00E94734" w:rsidRPr="00547602" w:rsidRDefault="00E94734" w:rsidP="00BB1744">
      <w:pPr>
        <w:pStyle w:val="1lnek"/>
        <w:keepNext/>
        <w:keepLines/>
      </w:pPr>
      <w:r w:rsidRPr="00547602">
        <w:t>Informace k průběhu jednacího řízení s uveřejněním</w:t>
      </w:r>
    </w:p>
    <w:p w14:paraId="7F9D1B01" w14:textId="4D3B923F" w:rsidR="000851C2" w:rsidRDefault="00B55906" w:rsidP="00BB1744">
      <w:pPr>
        <w:pStyle w:val="11odst"/>
      </w:pPr>
      <w:bookmarkStart w:id="9" w:name="_Ref183433689"/>
      <w:r>
        <w:t>Zadavatel pro lepší přehlednost připravil orientační schéma</w:t>
      </w:r>
      <w:r w:rsidR="00347ADE">
        <w:t xml:space="preserve"> průběhu zadávacího řízení</w:t>
      </w:r>
      <w:r>
        <w:t xml:space="preserve">, které je přílohou </w:t>
      </w:r>
      <w:r w:rsidR="00347ADE" w:rsidRPr="00B454C5">
        <w:fldChar w:fldCharType="begin"/>
      </w:r>
      <w:r w:rsidR="00347ADE" w:rsidRPr="00B454C5">
        <w:instrText xml:space="preserve"> REF _Ref190877276 \r \h </w:instrText>
      </w:r>
      <w:r w:rsidR="00347ADE">
        <w:instrText xml:space="preserve"> \* MERGEFORMAT </w:instrText>
      </w:r>
      <w:r w:rsidR="00347ADE" w:rsidRPr="00B454C5">
        <w:fldChar w:fldCharType="separate"/>
      </w:r>
      <w:r w:rsidR="009D5A1C">
        <w:t>č. 10</w:t>
      </w:r>
      <w:r w:rsidR="00347ADE" w:rsidRPr="00B454C5">
        <w:fldChar w:fldCharType="end"/>
      </w:r>
      <w:r w:rsidRPr="00B454C5">
        <w:t xml:space="preserve"> této Zadávací dokumentace</w:t>
      </w:r>
      <w:r w:rsidRPr="00347ADE">
        <w:t>.</w:t>
      </w:r>
      <w:r>
        <w:t xml:space="preserve"> </w:t>
      </w:r>
      <w:r w:rsidR="00946686">
        <w:t>Postup</w:t>
      </w:r>
      <w:r w:rsidR="000851C2">
        <w:t xml:space="preserve"> dle časové návaznosti</w:t>
      </w:r>
      <w:r>
        <w:t xml:space="preserve"> lze zjednodušeně roztřídit na následující </w:t>
      </w:r>
      <w:r w:rsidR="00347ADE">
        <w:t>fáze</w:t>
      </w:r>
      <w:r w:rsidR="000851C2">
        <w:t>:</w:t>
      </w:r>
      <w:bookmarkEnd w:id="9"/>
    </w:p>
    <w:p w14:paraId="3A0E44E5" w14:textId="5EFC0360" w:rsidR="000851C2" w:rsidRDefault="007C6CAF" w:rsidP="00314DE9">
      <w:pPr>
        <w:pStyle w:val="111odst"/>
      </w:pPr>
      <w:r>
        <w:t>Podání</w:t>
      </w:r>
      <w:r w:rsidR="000851C2" w:rsidRPr="000851C2">
        <w:t xml:space="preserve"> žádosti o účast dodavatele a posouzení kvalifikace</w:t>
      </w:r>
      <w:r w:rsidR="000851C2">
        <w:t xml:space="preserve"> (viz odst. </w:t>
      </w:r>
      <w:r w:rsidR="000851C2">
        <w:fldChar w:fldCharType="begin"/>
      </w:r>
      <w:r w:rsidR="000851C2">
        <w:instrText xml:space="preserve"> REF _Ref183432003 \r \h </w:instrText>
      </w:r>
      <w:r w:rsidR="000851C2">
        <w:fldChar w:fldCharType="separate"/>
      </w:r>
      <w:r w:rsidR="009D5A1C">
        <w:t>8.2</w:t>
      </w:r>
      <w:r w:rsidR="000851C2">
        <w:fldChar w:fldCharType="end"/>
      </w:r>
      <w:r w:rsidR="00347ADE">
        <w:t xml:space="preserve"> ZD</w:t>
      </w:r>
      <w:r w:rsidR="000851C2">
        <w:t>)</w:t>
      </w:r>
    </w:p>
    <w:p w14:paraId="033C3E6C" w14:textId="0144015A" w:rsidR="000851C2" w:rsidRDefault="000851C2" w:rsidP="00314DE9">
      <w:pPr>
        <w:pStyle w:val="111odst"/>
      </w:pPr>
      <w:r>
        <w:t xml:space="preserve">Výzva </w:t>
      </w:r>
      <w:r w:rsidR="00347ADE">
        <w:t>Z</w:t>
      </w:r>
      <w:r w:rsidR="0087683C">
        <w:t xml:space="preserve">adavatele </w:t>
      </w:r>
      <w:r>
        <w:t>k podání předběžných nabídek ze stran</w:t>
      </w:r>
      <w:r w:rsidR="0087683C">
        <w:t>y</w:t>
      </w:r>
      <w:r w:rsidR="00C97A3A">
        <w:t xml:space="preserve"> účastníka</w:t>
      </w:r>
    </w:p>
    <w:p w14:paraId="1708D751" w14:textId="5D74EBE0" w:rsidR="000851C2" w:rsidRDefault="007C6CAF" w:rsidP="00314DE9">
      <w:pPr>
        <w:pStyle w:val="111odst"/>
      </w:pPr>
      <w:r>
        <w:t>Podání</w:t>
      </w:r>
      <w:r w:rsidR="000851C2" w:rsidRPr="000851C2">
        <w:t xml:space="preserve"> předběžných nabídek a jednání o předběžných nabídkách</w:t>
      </w:r>
      <w:r w:rsidR="000851C2">
        <w:t xml:space="preserve"> (viz odst. </w:t>
      </w:r>
      <w:r w:rsidR="000851C2">
        <w:fldChar w:fldCharType="begin"/>
      </w:r>
      <w:r w:rsidR="000851C2">
        <w:instrText xml:space="preserve"> REF _Ref183432130 \r \h </w:instrText>
      </w:r>
      <w:r w:rsidR="000851C2">
        <w:fldChar w:fldCharType="separate"/>
      </w:r>
      <w:r w:rsidR="009D5A1C">
        <w:t>8.3</w:t>
      </w:r>
      <w:r w:rsidR="000851C2">
        <w:fldChar w:fldCharType="end"/>
      </w:r>
      <w:r w:rsidR="00347ADE">
        <w:t xml:space="preserve"> ZD</w:t>
      </w:r>
      <w:r w:rsidR="000851C2">
        <w:t>)</w:t>
      </w:r>
      <w:r w:rsidR="00B55906">
        <w:t xml:space="preserve"> – možnost změny </w:t>
      </w:r>
      <w:r w:rsidR="00BF3711">
        <w:t xml:space="preserve">či doplnění </w:t>
      </w:r>
      <w:r w:rsidR="005725C4">
        <w:t>Z</w:t>
      </w:r>
      <w:r w:rsidR="00B55906">
        <w:t xml:space="preserve">adávací dokumentace ve smyslu § </w:t>
      </w:r>
      <w:r w:rsidR="00BF3711">
        <w:t>61 odst. 11 ZZVZ včetně případného podání aktualizovaných předběžných nabídek</w:t>
      </w:r>
    </w:p>
    <w:p w14:paraId="072193F8" w14:textId="09B36417" w:rsidR="000733D0" w:rsidRDefault="000733D0" w:rsidP="00314DE9">
      <w:pPr>
        <w:pStyle w:val="111odst"/>
      </w:pPr>
      <w:r>
        <w:t>Výzva k předložení vzorku</w:t>
      </w:r>
    </w:p>
    <w:p w14:paraId="5618B804" w14:textId="2778CD73" w:rsidR="000733D0" w:rsidRDefault="000733D0" w:rsidP="00314DE9">
      <w:pPr>
        <w:pStyle w:val="111odst"/>
      </w:pPr>
      <w:r>
        <w:t>Jednání</w:t>
      </w:r>
    </w:p>
    <w:p w14:paraId="5A2E184C" w14:textId="21E7DBC1" w:rsidR="000851C2" w:rsidRDefault="0087683C" w:rsidP="00314DE9">
      <w:pPr>
        <w:pStyle w:val="111odst"/>
      </w:pPr>
      <w:r>
        <w:t xml:space="preserve">Výzva </w:t>
      </w:r>
      <w:r w:rsidR="00347ADE">
        <w:t>Z</w:t>
      </w:r>
      <w:r>
        <w:t>adavatele k podání finálních nabídek</w:t>
      </w:r>
    </w:p>
    <w:p w14:paraId="54852CC5" w14:textId="696C8BA1" w:rsidR="0087683C" w:rsidRDefault="007C6CAF" w:rsidP="00314DE9">
      <w:pPr>
        <w:pStyle w:val="111odst"/>
      </w:pPr>
      <w:r>
        <w:t>Podání</w:t>
      </w:r>
      <w:r w:rsidR="0087683C" w:rsidRPr="0087683C">
        <w:t xml:space="preserve"> nabídek</w:t>
      </w:r>
      <w:r w:rsidR="0087683C">
        <w:t xml:space="preserve"> (viz </w:t>
      </w:r>
      <w:r w:rsidR="0087683C">
        <w:fldChar w:fldCharType="begin"/>
      </w:r>
      <w:r w:rsidR="0087683C">
        <w:instrText xml:space="preserve"> REF _Ref183432240 \r \h </w:instrText>
      </w:r>
      <w:r w:rsidR="0087683C">
        <w:fldChar w:fldCharType="separate"/>
      </w:r>
      <w:r w:rsidR="009D5A1C">
        <w:t>8.4</w:t>
      </w:r>
      <w:r w:rsidR="0087683C">
        <w:fldChar w:fldCharType="end"/>
      </w:r>
      <w:r w:rsidR="00347ADE">
        <w:t xml:space="preserve"> ZD</w:t>
      </w:r>
      <w:r w:rsidR="0087683C">
        <w:t>)</w:t>
      </w:r>
    </w:p>
    <w:p w14:paraId="02BF8691" w14:textId="6705D5C4" w:rsidR="0087683C" w:rsidRDefault="007C6CAF" w:rsidP="00314DE9">
      <w:pPr>
        <w:pStyle w:val="111odst"/>
      </w:pPr>
      <w:r>
        <w:t>Hodnocení</w:t>
      </w:r>
      <w:r w:rsidR="0087683C">
        <w:t xml:space="preserve"> nabídek</w:t>
      </w:r>
    </w:p>
    <w:p w14:paraId="076E61A8" w14:textId="3A4EE467" w:rsidR="00800A7B" w:rsidRPr="00EF7A4C" w:rsidRDefault="00800A7B" w:rsidP="00BB1744">
      <w:pPr>
        <w:pStyle w:val="11odst"/>
        <w:rPr>
          <w:b/>
          <w:bCs/>
        </w:rPr>
      </w:pPr>
      <w:bookmarkStart w:id="10" w:name="_Ref183432003"/>
      <w:r w:rsidRPr="00EF7A4C">
        <w:rPr>
          <w:b/>
          <w:bCs/>
        </w:rPr>
        <w:t>Podání žádosti o účast dodavatele a posouzení kvalifikace</w:t>
      </w:r>
      <w:bookmarkEnd w:id="10"/>
    </w:p>
    <w:p w14:paraId="30A51B8F" w14:textId="14D2424A" w:rsidR="00800A7B" w:rsidRPr="00547602" w:rsidRDefault="00800A7B" w:rsidP="00684123">
      <w:pPr>
        <w:pStyle w:val="111odst"/>
        <w:rPr>
          <w:b/>
        </w:rPr>
      </w:pPr>
      <w:r w:rsidRPr="00547602">
        <w:t xml:space="preserve">Dodavatelé podávají nejprve žádosti o účast způsobem dle čl. </w:t>
      </w:r>
      <w:r w:rsidR="00CE6919" w:rsidRPr="00547602">
        <w:fldChar w:fldCharType="begin"/>
      </w:r>
      <w:r w:rsidR="00CE6919" w:rsidRPr="00547602">
        <w:instrText xml:space="preserve"> REF _Ref63088664 \r \h </w:instrText>
      </w:r>
      <w:r w:rsidR="004775EC" w:rsidRPr="00547602">
        <w:instrText xml:space="preserve"> \* MERGEFORMAT </w:instrText>
      </w:r>
      <w:r w:rsidR="00CE6919" w:rsidRPr="00547602">
        <w:fldChar w:fldCharType="separate"/>
      </w:r>
      <w:r w:rsidR="009D5A1C">
        <w:t>16</w:t>
      </w:r>
      <w:r w:rsidR="00CE6919" w:rsidRPr="00547602">
        <w:fldChar w:fldCharType="end"/>
      </w:r>
      <w:r w:rsidRPr="00547602">
        <w:t xml:space="preserve"> Zadávací dokumentace. </w:t>
      </w:r>
    </w:p>
    <w:p w14:paraId="491F1943" w14:textId="00A51D44" w:rsidR="00800A7B" w:rsidRPr="00547602" w:rsidRDefault="00800A7B" w:rsidP="00684123">
      <w:pPr>
        <w:pStyle w:val="111odst"/>
        <w:rPr>
          <w:b/>
        </w:rPr>
      </w:pPr>
      <w:r w:rsidRPr="00547602">
        <w:t xml:space="preserve">Po uplynutí lhůty pro podání žádostí o účast posoudí Zadavatel v souladu s § 61 odst. 5 ZZVZ soulad kvalifikace účastníků zadávacího </w:t>
      </w:r>
      <w:r w:rsidR="00F776AF" w:rsidRPr="00547602">
        <w:t>řízení</w:t>
      </w:r>
      <w:r w:rsidRPr="00547602">
        <w:t xml:space="preserve">. </w:t>
      </w:r>
    </w:p>
    <w:p w14:paraId="4918F0C9" w14:textId="77777777" w:rsidR="00800A7B" w:rsidRPr="00547602" w:rsidRDefault="00800A7B" w:rsidP="00684123">
      <w:pPr>
        <w:pStyle w:val="111odst"/>
        <w:rPr>
          <w:b/>
        </w:rPr>
      </w:pPr>
      <w:r w:rsidRPr="00547602">
        <w:t xml:space="preserve">Zadavatel vyloučí z účasti v zadávacím řízení ty účastníky, kteří neprokázali splnění kvalifikace. </w:t>
      </w:r>
    </w:p>
    <w:p w14:paraId="5CDA39DE" w14:textId="3A72726C" w:rsidR="00800A7B" w:rsidRPr="00547602" w:rsidRDefault="00800A7B" w:rsidP="00684123">
      <w:pPr>
        <w:pStyle w:val="111odst"/>
        <w:rPr>
          <w:b/>
        </w:rPr>
      </w:pPr>
      <w:r w:rsidRPr="00547602">
        <w:t>K podání předběžných nabídek Zadavatel</w:t>
      </w:r>
      <w:r w:rsidR="00DD2FF3">
        <w:t xml:space="preserve"> následně</w:t>
      </w:r>
      <w:r w:rsidRPr="00547602">
        <w:t xml:space="preserve"> vyzve pouze účastníky</w:t>
      </w:r>
      <w:r w:rsidR="00DE502A" w:rsidRPr="00547602">
        <w:t xml:space="preserve">, kteří podali žádost o účast a nebyli ze </w:t>
      </w:r>
      <w:r w:rsidRPr="00547602">
        <w:t>zadávacího řízení</w:t>
      </w:r>
      <w:r w:rsidR="00DE502A" w:rsidRPr="00547602">
        <w:t xml:space="preserve"> </w:t>
      </w:r>
      <w:r w:rsidRPr="00547602">
        <w:t xml:space="preserve">vyloučeni. Výzva k podání předběžných nabídek bude obsahovat náležitosti stanovené v příloze č. 6 k ZZVZ. </w:t>
      </w:r>
    </w:p>
    <w:p w14:paraId="3AEAD43D" w14:textId="77777777" w:rsidR="00800A7B" w:rsidRPr="003B74B0" w:rsidRDefault="00800A7B" w:rsidP="00BB1744">
      <w:pPr>
        <w:pStyle w:val="11odst"/>
        <w:rPr>
          <w:b/>
          <w:bCs/>
        </w:rPr>
      </w:pPr>
      <w:bookmarkStart w:id="11" w:name="_Ref183432130"/>
      <w:r w:rsidRPr="003B74B0">
        <w:rPr>
          <w:b/>
          <w:bCs/>
        </w:rPr>
        <w:t>Podání předběžných nabídek a jednání o předběžných nabídkách</w:t>
      </w:r>
      <w:bookmarkEnd w:id="11"/>
    </w:p>
    <w:p w14:paraId="7FCE5D83" w14:textId="77777777" w:rsidR="00807463" w:rsidRPr="00547602" w:rsidRDefault="00800A7B" w:rsidP="00684123">
      <w:pPr>
        <w:pStyle w:val="111odst"/>
        <w:rPr>
          <w:b/>
        </w:rPr>
      </w:pPr>
      <w:r w:rsidRPr="00547602">
        <w:t xml:space="preserve">Předběžnou nabídku může podat pouze účastník zadávacího řízení, který k tomu byl Zadavatelem vyzván. Vyzvaní účastníci nemohou podat společnou předběžnou nabídku. </w:t>
      </w:r>
    </w:p>
    <w:p w14:paraId="1B0931F4" w14:textId="7F4199E1" w:rsidR="00DA0FE1" w:rsidRPr="003B74B0" w:rsidRDefault="00DA0FE1" w:rsidP="00684123">
      <w:pPr>
        <w:pStyle w:val="111odst"/>
        <w:rPr>
          <w:b/>
        </w:rPr>
      </w:pPr>
      <w:r w:rsidRPr="00A474C4">
        <w:t>Zadavatel vyzve účastníky k jednání o předběžných nabídkách s cílem zlepšit předběžné nabídky ve prospěch Zadavatele.</w:t>
      </w:r>
    </w:p>
    <w:p w14:paraId="55FD7A8D" w14:textId="503F646A" w:rsidR="00C97A3A" w:rsidRPr="00547602" w:rsidRDefault="00C97A3A" w:rsidP="00684123">
      <w:pPr>
        <w:pStyle w:val="111odst"/>
        <w:rPr>
          <w:b/>
        </w:rPr>
      </w:pPr>
      <w:r w:rsidRPr="00547602">
        <w:t xml:space="preserve">Dodavatelé podávají </w:t>
      </w:r>
      <w:r>
        <w:t>předběžné nabídky</w:t>
      </w:r>
      <w:r w:rsidRPr="00547602">
        <w:t xml:space="preserve"> způsobem dle </w:t>
      </w:r>
      <w:r w:rsidR="005C0901">
        <w:t xml:space="preserve">čl. </w:t>
      </w:r>
      <w:r w:rsidR="005C0901">
        <w:fldChar w:fldCharType="begin"/>
      </w:r>
      <w:r w:rsidR="005C0901">
        <w:instrText xml:space="preserve"> REF _Ref190881244 \r \h </w:instrText>
      </w:r>
      <w:r w:rsidR="005C0901">
        <w:fldChar w:fldCharType="separate"/>
      </w:r>
      <w:r w:rsidR="009D5A1C">
        <w:t>17</w:t>
      </w:r>
      <w:r w:rsidR="005C0901">
        <w:fldChar w:fldCharType="end"/>
      </w:r>
      <w:r w:rsidR="005C0901">
        <w:t xml:space="preserve"> </w:t>
      </w:r>
      <w:r w:rsidRPr="00547602">
        <w:t xml:space="preserve">Zadávací dokumentace. </w:t>
      </w:r>
    </w:p>
    <w:p w14:paraId="2952A581" w14:textId="46F30DC3" w:rsidR="00AE5AC6" w:rsidRPr="00547602" w:rsidRDefault="00800A7B" w:rsidP="00684123">
      <w:pPr>
        <w:pStyle w:val="111odst"/>
        <w:rPr>
          <w:b/>
        </w:rPr>
      </w:pPr>
      <w:r w:rsidRPr="00547602">
        <w:t>Předmětem jednání mohou být všechny podmínky plnění obsažené v předběžných nabídkách účastníků</w:t>
      </w:r>
      <w:r w:rsidR="00AE5AC6">
        <w:t>, vyjma minimálních technických podmínek vymezených Zadavatelem ve smyslu § 61 odst. 4 ZZVZ (dále</w:t>
      </w:r>
      <w:r w:rsidR="00DA0FE1">
        <w:t xml:space="preserve"> a výše</w:t>
      </w:r>
      <w:r w:rsidR="00AE5AC6">
        <w:t xml:space="preserve"> jen </w:t>
      </w:r>
      <w:r w:rsidR="00AE5AC6" w:rsidRPr="00547602">
        <w:rPr>
          <w:b/>
          <w:i/>
        </w:rPr>
        <w:t>„Minimální technické podmínky“</w:t>
      </w:r>
      <w:r w:rsidR="00AE5AC6">
        <w:t>).</w:t>
      </w:r>
    </w:p>
    <w:p w14:paraId="61168190" w14:textId="26255450" w:rsidR="00AE5AC6" w:rsidRPr="00547602" w:rsidRDefault="00AE5AC6" w:rsidP="00593D25">
      <w:pPr>
        <w:pStyle w:val="111odst"/>
        <w:keepLines/>
        <w:rPr>
          <w:b/>
        </w:rPr>
      </w:pPr>
      <w:r>
        <w:t xml:space="preserve">Zadavatel vymezil Minimální technické </w:t>
      </w:r>
      <w:r w:rsidRPr="00871F65">
        <w:t>podmínky</w:t>
      </w:r>
      <w:r w:rsidR="00791CD7">
        <w:t>,</w:t>
      </w:r>
      <w:r w:rsidRPr="00871F65">
        <w:t xml:space="preserve"> </w:t>
      </w:r>
      <w:r w:rsidR="00A441FC" w:rsidRPr="00791CD7">
        <w:rPr>
          <w:noProof/>
        </w:rPr>
        <w:t xml:space="preserve">které jsou v </w:t>
      </w:r>
      <w:r w:rsidR="00A441FC" w:rsidRPr="00D30972">
        <w:rPr>
          <w:b/>
          <w:noProof/>
        </w:rPr>
        <w:t xml:space="preserve">příloze </w:t>
      </w:r>
      <w:r w:rsidR="005C0901">
        <w:rPr>
          <w:b/>
          <w:noProof/>
        </w:rPr>
        <w:fldChar w:fldCharType="begin"/>
      </w:r>
      <w:r w:rsidR="005C0901">
        <w:rPr>
          <w:b/>
          <w:noProof/>
        </w:rPr>
        <w:instrText xml:space="preserve"> REF _Ref190881291 \r \h </w:instrText>
      </w:r>
      <w:r w:rsidR="005C0901">
        <w:rPr>
          <w:b/>
          <w:noProof/>
        </w:rPr>
      </w:r>
      <w:r w:rsidR="005C0901">
        <w:rPr>
          <w:b/>
          <w:noProof/>
        </w:rPr>
        <w:fldChar w:fldCharType="separate"/>
      </w:r>
      <w:r w:rsidR="009D5A1C">
        <w:rPr>
          <w:b/>
          <w:noProof/>
        </w:rPr>
        <w:t>č. 11</w:t>
      </w:r>
      <w:r w:rsidR="005C0901">
        <w:rPr>
          <w:b/>
          <w:noProof/>
        </w:rPr>
        <w:fldChar w:fldCharType="end"/>
      </w:r>
      <w:r w:rsidR="005C0901">
        <w:rPr>
          <w:b/>
          <w:noProof/>
        </w:rPr>
        <w:t xml:space="preserve"> </w:t>
      </w:r>
      <w:r w:rsidR="00A441FC" w:rsidRPr="00D30972">
        <w:rPr>
          <w:noProof/>
        </w:rPr>
        <w:t>této</w:t>
      </w:r>
      <w:r w:rsidR="00A441FC" w:rsidRPr="00791CD7">
        <w:rPr>
          <w:noProof/>
        </w:rPr>
        <w:t xml:space="preserve"> Zadávací dokumentace vyznačeny </w:t>
      </w:r>
      <w:r w:rsidR="005C0901">
        <w:rPr>
          <w:noProof/>
        </w:rPr>
        <w:t>jako</w:t>
      </w:r>
      <w:r w:rsidR="005C0901" w:rsidRPr="00791CD7">
        <w:rPr>
          <w:noProof/>
        </w:rPr>
        <w:t xml:space="preserve"> </w:t>
      </w:r>
      <w:r w:rsidR="00A441FC" w:rsidRPr="00791CD7">
        <w:rPr>
          <w:noProof/>
        </w:rPr>
        <w:t>(</w:t>
      </w:r>
      <w:r w:rsidR="00A441FC" w:rsidRPr="00314DE9">
        <w:rPr>
          <w:noProof/>
          <w:highlight w:val="yellow"/>
        </w:rPr>
        <w:t>zažlucený text</w:t>
      </w:r>
      <w:r w:rsidR="00A441FC" w:rsidRPr="00314DE9">
        <w:rPr>
          <w:noProof/>
        </w:rPr>
        <w:t>)</w:t>
      </w:r>
      <w:r w:rsidR="00A441FC" w:rsidRPr="00791CD7">
        <w:rPr>
          <w:noProof/>
        </w:rPr>
        <w:t>.</w:t>
      </w:r>
    </w:p>
    <w:p w14:paraId="75FF3F19" w14:textId="7BEF2131" w:rsidR="00807463" w:rsidRPr="00547602" w:rsidRDefault="00800A7B" w:rsidP="00684123">
      <w:pPr>
        <w:pStyle w:val="111odst"/>
        <w:rPr>
          <w:b/>
        </w:rPr>
      </w:pPr>
      <w:r w:rsidRPr="00547602">
        <w:t>Předmět</w:t>
      </w:r>
      <w:r w:rsidR="00AE5AC6">
        <w:t xml:space="preserve"> jednání, místo a čas jednání, jakož i další podmínky jednání o předběžných nabídkách, budou</w:t>
      </w:r>
      <w:r w:rsidR="00A441FC">
        <w:t xml:space="preserve"> podrobně</w:t>
      </w:r>
      <w:r w:rsidR="00AE5AC6">
        <w:t xml:space="preserve"> specifikovány v pozvánce k jednání o předběžné nabídce.</w:t>
      </w:r>
      <w:r w:rsidRPr="00547602">
        <w:t xml:space="preserve"> </w:t>
      </w:r>
    </w:p>
    <w:p w14:paraId="347D5EF3" w14:textId="2F67CF92" w:rsidR="00800A7B" w:rsidRPr="00547602" w:rsidRDefault="00800A7B" w:rsidP="00684123">
      <w:pPr>
        <w:pStyle w:val="111odst"/>
        <w:rPr>
          <w:b/>
        </w:rPr>
      </w:pPr>
      <w:r w:rsidRPr="00547602">
        <w:t>Účastník zadávacího řízení může po dobu jednání se Zadavatelem upravovat svou předběžnou nabídku</w:t>
      </w:r>
      <w:r w:rsidR="00DE502A" w:rsidRPr="00547602">
        <w:t xml:space="preserve">, může k tomu být Zadavatelem i vyzván. </w:t>
      </w:r>
    </w:p>
    <w:p w14:paraId="2F9F5835" w14:textId="31B7C87C" w:rsidR="00800A7B" w:rsidRPr="00547602" w:rsidRDefault="00800A7B" w:rsidP="00684123">
      <w:pPr>
        <w:pStyle w:val="111odst"/>
        <w:rPr>
          <w:b/>
        </w:rPr>
      </w:pPr>
      <w:r w:rsidRPr="00547602">
        <w:t xml:space="preserve">Zadavatel může v průběhu jednání změnit nebo doplnit zadávací podmínky, vyjma </w:t>
      </w:r>
      <w:r w:rsidR="00DA0FE1">
        <w:t>M</w:t>
      </w:r>
      <w:r w:rsidRPr="00547602">
        <w:t>inimálních technických podmínek</w:t>
      </w:r>
      <w:r w:rsidR="00B30A1E">
        <w:t xml:space="preserve"> a pravidel pro hodnocení nabídek dle </w:t>
      </w:r>
      <w:r w:rsidR="00C62F02">
        <w:t>§ 115 ZZVZ</w:t>
      </w:r>
      <w:r w:rsidRPr="00547602">
        <w:t>.</w:t>
      </w:r>
    </w:p>
    <w:p w14:paraId="3381932F" w14:textId="0F34D554" w:rsidR="00800A7B" w:rsidRPr="003B74B0" w:rsidRDefault="00800A7B" w:rsidP="00BB1744">
      <w:pPr>
        <w:pStyle w:val="11odst"/>
        <w:rPr>
          <w:b/>
          <w:bCs/>
        </w:rPr>
      </w:pPr>
      <w:bookmarkStart w:id="12" w:name="_Ref183432240"/>
      <w:r w:rsidRPr="003B74B0">
        <w:rPr>
          <w:b/>
          <w:bCs/>
        </w:rPr>
        <w:t>Podání nabídek</w:t>
      </w:r>
      <w:bookmarkEnd w:id="12"/>
    </w:p>
    <w:p w14:paraId="40D9C12D" w14:textId="5006E7CF" w:rsidR="00800A7B" w:rsidRDefault="00DE502A" w:rsidP="00684123">
      <w:pPr>
        <w:pStyle w:val="111odst"/>
      </w:pPr>
      <w:r w:rsidRPr="00547602">
        <w:t xml:space="preserve">K </w:t>
      </w:r>
      <w:r w:rsidR="00800A7B" w:rsidRPr="00547602">
        <w:t>ukončení jednání o předběžných nabídkách</w:t>
      </w:r>
      <w:r w:rsidRPr="00547602">
        <w:t xml:space="preserve"> dochází</w:t>
      </w:r>
      <w:r w:rsidR="00A441FC">
        <w:t xml:space="preserve"> nejp</w:t>
      </w:r>
      <w:r w:rsidR="008433A4">
        <w:t>o</w:t>
      </w:r>
      <w:r w:rsidR="00A441FC">
        <w:t>zději</w:t>
      </w:r>
      <w:r w:rsidRPr="00547602">
        <w:t xml:space="preserve"> v okamžiku zaslání výzvy k podání nabídek účastníkům. </w:t>
      </w:r>
      <w:r w:rsidR="00800A7B" w:rsidRPr="00547602">
        <w:t xml:space="preserve">Zadavatel </w:t>
      </w:r>
      <w:r w:rsidRPr="00547602">
        <w:t xml:space="preserve">v této výzvě určí </w:t>
      </w:r>
      <w:r w:rsidR="00800A7B" w:rsidRPr="00547602">
        <w:t>lhůtu pro podání nabídek</w:t>
      </w:r>
      <w:r w:rsidRPr="00547602">
        <w:t>.</w:t>
      </w:r>
      <w:r w:rsidR="00800A7B" w:rsidRPr="00547602">
        <w:t xml:space="preserve">  Zadavatel </w:t>
      </w:r>
      <w:r w:rsidRPr="00547602">
        <w:t xml:space="preserve">vyzývá takové </w:t>
      </w:r>
      <w:r w:rsidR="00800A7B" w:rsidRPr="00547602">
        <w:t>účastníky, kteří podali</w:t>
      </w:r>
      <w:r w:rsidRPr="00547602">
        <w:t xml:space="preserve"> žádost o účast a</w:t>
      </w:r>
      <w:r w:rsidR="00800A7B" w:rsidRPr="00547602">
        <w:t xml:space="preserve"> předběžnou nabídku</w:t>
      </w:r>
      <w:r w:rsidRPr="00547602">
        <w:t xml:space="preserve"> a nebyli v zadávacím řízení vyloučeni</w:t>
      </w:r>
      <w:r w:rsidR="00800A7B" w:rsidRPr="00547602">
        <w:t>.</w:t>
      </w:r>
    </w:p>
    <w:p w14:paraId="105B1BDE" w14:textId="77777777" w:rsidR="005D636E" w:rsidRPr="005D636E" w:rsidRDefault="005D636E" w:rsidP="00BB1744">
      <w:pPr>
        <w:pStyle w:val="1lnek"/>
        <w:keepNext/>
        <w:keepLines/>
      </w:pPr>
      <w:r w:rsidRPr="005D636E">
        <w:t>Požadavky Zadavatele na kvalifikaci dodavatelů</w:t>
      </w:r>
    </w:p>
    <w:p w14:paraId="1248CC4C" w14:textId="7867EEBB" w:rsidR="005D636E" w:rsidRDefault="005D636E" w:rsidP="00BB1744">
      <w:pPr>
        <w:pStyle w:val="11odst"/>
      </w:pPr>
      <w:r w:rsidRPr="005D636E">
        <w:t>Zadavatel požaduje dle § 73 ZZVZ</w:t>
      </w:r>
      <w:r w:rsidR="00FD52CC">
        <w:t xml:space="preserve"> </w:t>
      </w:r>
      <w:r w:rsidRPr="005D636E">
        <w:t xml:space="preserve">po účastnících zadávacího řízení předložení dokladů a informací k prokázání splnění </w:t>
      </w:r>
      <w:r w:rsidR="00FD52CC">
        <w:t xml:space="preserve">podmínek </w:t>
      </w:r>
      <w:r w:rsidRPr="005D636E">
        <w:t xml:space="preserve">kvalifikace. </w:t>
      </w:r>
    </w:p>
    <w:p w14:paraId="7699ED13" w14:textId="2659F845" w:rsidR="00266FF5" w:rsidRPr="005D636E" w:rsidRDefault="00266FF5" w:rsidP="00BB1744">
      <w:pPr>
        <w:pStyle w:val="11odst"/>
      </w:pPr>
      <w:r>
        <w:t>Účastníci jsou povinni prokázat kvalifikaci v rámci žádostí o účast.</w:t>
      </w:r>
    </w:p>
    <w:p w14:paraId="0DD23F60" w14:textId="77777777" w:rsidR="005D636E" w:rsidRPr="00307AD1" w:rsidRDefault="005D636E" w:rsidP="00BB1744">
      <w:pPr>
        <w:pStyle w:val="11odst"/>
      </w:pPr>
      <w:r w:rsidRPr="00307AD1">
        <w:t>Kritéria kvalifikace</w:t>
      </w:r>
    </w:p>
    <w:p w14:paraId="55D60F74" w14:textId="77777777" w:rsidR="005D636E" w:rsidRPr="005D636E" w:rsidRDefault="005D636E" w:rsidP="00BB1744">
      <w:pPr>
        <w:pStyle w:val="Odstbez"/>
        <w:rPr>
          <w:noProof/>
        </w:rPr>
      </w:pPr>
      <w:r w:rsidRPr="005D636E">
        <w:rPr>
          <w:noProof/>
        </w:rPr>
        <w:t xml:space="preserve">Zadavatel požaduje, aby dodavatelé prokázali </w:t>
      </w:r>
      <w:r w:rsidR="00A373AA">
        <w:rPr>
          <w:noProof/>
        </w:rPr>
        <w:t>následující</w:t>
      </w:r>
      <w:r w:rsidRPr="005D636E">
        <w:rPr>
          <w:noProof/>
        </w:rPr>
        <w:t>:</w:t>
      </w:r>
    </w:p>
    <w:p w14:paraId="101BBD38" w14:textId="463E7265" w:rsidR="005D636E" w:rsidRPr="005D636E" w:rsidRDefault="005D636E" w:rsidP="00454501">
      <w:pPr>
        <w:pStyle w:val="odsta"/>
        <w:rPr>
          <w:noProof/>
        </w:rPr>
      </w:pPr>
      <w:r w:rsidRPr="005D636E">
        <w:rPr>
          <w:noProof/>
        </w:rPr>
        <w:t>svou základní způsobilost dle § 74 a § 75 ZZVZ</w:t>
      </w:r>
      <w:r w:rsidR="00530A60">
        <w:rPr>
          <w:noProof/>
        </w:rPr>
        <w:t>;</w:t>
      </w:r>
      <w:r w:rsidRPr="005D636E">
        <w:rPr>
          <w:noProof/>
        </w:rPr>
        <w:t xml:space="preserve"> </w:t>
      </w:r>
    </w:p>
    <w:p w14:paraId="1336CC49" w14:textId="64B76D46" w:rsidR="005D636E" w:rsidRPr="005D636E" w:rsidRDefault="005D636E" w:rsidP="00454501">
      <w:pPr>
        <w:pStyle w:val="odsta"/>
        <w:rPr>
          <w:noProof/>
        </w:rPr>
      </w:pPr>
      <w:r w:rsidRPr="005D636E">
        <w:rPr>
          <w:noProof/>
        </w:rPr>
        <w:t>svou profesní způsobilost dle § 77 ZZVZ</w:t>
      </w:r>
      <w:r w:rsidR="00530A60">
        <w:rPr>
          <w:noProof/>
        </w:rPr>
        <w:t>;</w:t>
      </w:r>
      <w:r w:rsidRPr="005D636E">
        <w:rPr>
          <w:noProof/>
        </w:rPr>
        <w:t xml:space="preserve"> </w:t>
      </w:r>
    </w:p>
    <w:p w14:paraId="3847D62D" w14:textId="6BE7F570" w:rsidR="005D636E" w:rsidRPr="00547602" w:rsidRDefault="005D636E" w:rsidP="00454501">
      <w:pPr>
        <w:pStyle w:val="odsta"/>
        <w:rPr>
          <w:noProof/>
        </w:rPr>
      </w:pPr>
      <w:r w:rsidRPr="00547602">
        <w:rPr>
          <w:noProof/>
        </w:rPr>
        <w:t>svou ekonomickou kvalifikaci dle § 78 ZZVZ</w:t>
      </w:r>
      <w:r w:rsidR="00994E88" w:rsidRPr="00547602">
        <w:rPr>
          <w:noProof/>
        </w:rPr>
        <w:t>, je-li níže požadována</w:t>
      </w:r>
      <w:r w:rsidRPr="00547602">
        <w:rPr>
          <w:noProof/>
        </w:rPr>
        <w:t>;</w:t>
      </w:r>
    </w:p>
    <w:p w14:paraId="36F04507" w14:textId="3CBFAFD1" w:rsidR="005D636E" w:rsidRPr="00547602" w:rsidRDefault="005D636E" w:rsidP="00454501">
      <w:pPr>
        <w:pStyle w:val="odsta"/>
        <w:rPr>
          <w:noProof/>
        </w:rPr>
      </w:pPr>
      <w:r w:rsidRPr="00547602">
        <w:rPr>
          <w:noProof/>
        </w:rPr>
        <w:t>svou technickou kvalifikaci dle § 79 ZZVZ</w:t>
      </w:r>
      <w:r w:rsidR="00994E88" w:rsidRPr="00547602">
        <w:rPr>
          <w:noProof/>
        </w:rPr>
        <w:t>, je-li níže požadována</w:t>
      </w:r>
      <w:r w:rsidRPr="00547602">
        <w:rPr>
          <w:noProof/>
        </w:rPr>
        <w:t>;</w:t>
      </w:r>
    </w:p>
    <w:p w14:paraId="3A94FEBA" w14:textId="20C8AE95" w:rsidR="0030588A" w:rsidRDefault="005D636E" w:rsidP="00454501">
      <w:pPr>
        <w:pStyle w:val="odsta"/>
        <w:rPr>
          <w:noProof/>
        </w:rPr>
      </w:pPr>
      <w:r w:rsidRPr="00547602">
        <w:rPr>
          <w:noProof/>
        </w:rPr>
        <w:t>jiná kritéria kvalifikace dle § 167 ZZVZ</w:t>
      </w:r>
      <w:r w:rsidR="00994E88" w:rsidRPr="00547602">
        <w:rPr>
          <w:noProof/>
        </w:rPr>
        <w:t>, jsou-li níže požadovány</w:t>
      </w:r>
      <w:r w:rsidRPr="00547602">
        <w:rPr>
          <w:noProof/>
        </w:rPr>
        <w:t>.</w:t>
      </w:r>
    </w:p>
    <w:p w14:paraId="00FCEF9B" w14:textId="77777777" w:rsidR="00307AD1" w:rsidRPr="0030588A" w:rsidRDefault="005D636E" w:rsidP="00BB1744">
      <w:pPr>
        <w:pStyle w:val="11odst"/>
        <w:rPr>
          <w:rFonts w:cs="Times New Roman"/>
          <w:szCs w:val="18"/>
        </w:rPr>
      </w:pPr>
      <w:r w:rsidRPr="0030588A">
        <w:t>Forma prokazování splnění kvalifikace</w:t>
      </w:r>
    </w:p>
    <w:p w14:paraId="0280AC1C" w14:textId="33F7DB6C" w:rsidR="005D636E" w:rsidRPr="0030588A" w:rsidRDefault="005D636E" w:rsidP="00684123">
      <w:pPr>
        <w:pStyle w:val="111odst"/>
      </w:pPr>
      <w:r w:rsidRPr="0030588A">
        <w:t>Dodavatel prokáže splnění kvalifikace ve všech případech příslušnými doklady.</w:t>
      </w:r>
    </w:p>
    <w:p w14:paraId="1D575464" w14:textId="77777777" w:rsidR="005D636E" w:rsidRPr="005D636E" w:rsidRDefault="005D636E" w:rsidP="00684123">
      <w:pPr>
        <w:pStyle w:val="111odst"/>
        <w:rPr>
          <w:noProof/>
        </w:rPr>
      </w:pPr>
      <w:r w:rsidRPr="005D636E">
        <w:rPr>
          <w:noProof/>
        </w:rPr>
        <w:t>Za účelem prokázání kvalifikace Zadavatel přednostně vyžaduje doklady evidované v systému, který identifikuje doklady k prokázání splnění kvalifikace (systém e-Certis).</w:t>
      </w:r>
    </w:p>
    <w:p w14:paraId="3A4D315E" w14:textId="710C852B" w:rsidR="005D636E" w:rsidRPr="00E364CC" w:rsidRDefault="005D636E" w:rsidP="00684123">
      <w:pPr>
        <w:pStyle w:val="111odsttu"/>
      </w:pPr>
      <w:r w:rsidRPr="00E364CC">
        <w:t>Zadavatel vylučuje</w:t>
      </w:r>
      <w:r w:rsidR="00655CC0" w:rsidRPr="00E364CC">
        <w:t xml:space="preserve"> m</w:t>
      </w:r>
      <w:r w:rsidRPr="00E364CC">
        <w:t xml:space="preserve">ožnost, aby dodavatelé pro účely podání </w:t>
      </w:r>
      <w:r w:rsidR="00EE50D2" w:rsidRPr="00E364CC">
        <w:t xml:space="preserve">žádosti o účast </w:t>
      </w:r>
      <w:r w:rsidRPr="00E364CC">
        <w:t xml:space="preserve">požadované doklady o kvalifikaci této ZD nahradili </w:t>
      </w:r>
      <w:r w:rsidR="00B30A1E" w:rsidRPr="00E364CC">
        <w:t xml:space="preserve">písemným </w:t>
      </w:r>
      <w:r w:rsidRPr="00E364CC">
        <w:t>čestným prohlášením dle § 86 ZZVZ.</w:t>
      </w:r>
      <w:r w:rsidR="00406F5E" w:rsidRPr="00E364CC">
        <w:t xml:space="preserve"> </w:t>
      </w:r>
    </w:p>
    <w:p w14:paraId="3E6BB4B5" w14:textId="04B7F498" w:rsidR="005D636E" w:rsidRPr="005D636E" w:rsidRDefault="005D636E" w:rsidP="00684123">
      <w:pPr>
        <w:pStyle w:val="111odst"/>
        <w:rPr>
          <w:noProof/>
        </w:rPr>
      </w:pPr>
      <w:r w:rsidRPr="005D636E">
        <w:rPr>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002E6A4A">
          <w:rPr>
            <w:noProof/>
            <w:color w:val="0563C1"/>
            <w:u w:val="single"/>
          </w:rPr>
          <w:t>https://eur-lex.europa.eu/legal-content/CS/TXT/PDF/?uri=CELEX:32016R0007&amp;from=cs</w:t>
        </w:r>
      </w:hyperlink>
      <w:r w:rsidRPr="005D636E">
        <w:rPr>
          <w:noProof/>
        </w:rPr>
        <w:t>).</w:t>
      </w:r>
    </w:p>
    <w:p w14:paraId="450065E9" w14:textId="2BC33103" w:rsidR="005D636E" w:rsidRPr="005D636E" w:rsidRDefault="005D636E" w:rsidP="00684123">
      <w:pPr>
        <w:pStyle w:val="111odst"/>
        <w:rPr>
          <w:noProof/>
        </w:rPr>
      </w:pPr>
      <w:r w:rsidRPr="005D636E">
        <w:rPr>
          <w:noProof/>
        </w:rPr>
        <w:t xml:space="preserve">Dodavatel není povinen předložit Zadavateli doklady osvědčující skutečnosti obsažené v jednotném evropském osvědčení pro veřejné zakázky, pokud Zadavateli sdělí, </w:t>
      </w:r>
      <w:r w:rsidR="00856742">
        <w:rPr>
          <w:noProof/>
        </w:rPr>
        <w:t xml:space="preserve"> ve kterém jiném zadávacím řízení mu je již předložil.</w:t>
      </w:r>
    </w:p>
    <w:p w14:paraId="3B527389" w14:textId="77777777" w:rsidR="005D636E" w:rsidRPr="005D636E" w:rsidRDefault="005D636E" w:rsidP="00684123">
      <w:pPr>
        <w:pStyle w:val="111odst"/>
        <w:rPr>
          <w:noProof/>
        </w:rPr>
      </w:pPr>
      <w:r w:rsidRPr="005D636E">
        <w:rPr>
          <w:noProof/>
        </w:rPr>
        <w:t xml:space="preserve">Povinnost předložit doklad může dodavatel splnit odkazem na odpovídající informace vedené v informačním systému veřejné správy ve smyslu </w:t>
      </w:r>
      <w:r w:rsidRPr="005D636E">
        <w:rPr>
          <w:i/>
          <w:noProof/>
        </w:rPr>
        <w:t>zákona č. 365/2000 Sb., o informačních systémech veřejné správy</w:t>
      </w:r>
      <w:r w:rsidRPr="005D636E">
        <w:rPr>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70544960" w:rsidR="005D636E" w:rsidRPr="005D636E" w:rsidRDefault="005D636E" w:rsidP="00684123">
      <w:pPr>
        <w:pStyle w:val="111odst"/>
        <w:rPr>
          <w:noProof/>
        </w:rPr>
      </w:pPr>
      <w:r w:rsidRPr="005D636E">
        <w:rPr>
          <w:noProof/>
        </w:rPr>
        <w:t xml:space="preserve">Dodavatel předkládá doklady prokazující splnění kvalifikace ve formě prosté kopie. </w:t>
      </w:r>
      <w:r w:rsidR="002221D6" w:rsidRPr="00547602">
        <w:rPr>
          <w:noProof/>
        </w:rPr>
        <w:t>Zadavatel může pro účely zajištění řádného průběhu zadávacího řízení postupem podle § 46 odst. 1 ZZVZ požadovat předložení originálu nebo ověřené kopie dokladu.</w:t>
      </w:r>
      <w:r w:rsidRPr="005D636E">
        <w:rPr>
          <w:noProof/>
        </w:rPr>
        <w:t>.</w:t>
      </w:r>
    </w:p>
    <w:p w14:paraId="3A0641C0" w14:textId="551F1156" w:rsidR="005D636E" w:rsidRDefault="005D636E" w:rsidP="00684123">
      <w:pPr>
        <w:pStyle w:val="111odst"/>
        <w:rPr>
          <w:noProof/>
        </w:rPr>
      </w:pPr>
      <w:r w:rsidRPr="005D636E">
        <w:rPr>
          <w:noProof/>
        </w:rPr>
        <w:t>V případech, kdy Zadavatel v rámci prokázání splnění kvalifikace požaduje předložení čestného prohlášení dodavatele, musí takové čestné prohlášení obsahovat Zadavatelem požadované</w:t>
      </w:r>
      <w:r w:rsidR="0030588A">
        <w:rPr>
          <w:noProof/>
        </w:rPr>
        <w:t xml:space="preserve"> údaje</w:t>
      </w:r>
      <w:r w:rsidRPr="005D636E">
        <w:rPr>
          <w:noProof/>
        </w:rPr>
        <w:t>.</w:t>
      </w:r>
    </w:p>
    <w:p w14:paraId="1D153D57" w14:textId="4004D176" w:rsidR="005D636E" w:rsidRPr="005D636E" w:rsidRDefault="005D636E" w:rsidP="00684123">
      <w:pPr>
        <w:pStyle w:val="111odst"/>
        <w:rPr>
          <w:noProof/>
        </w:rPr>
      </w:pPr>
      <w:r w:rsidRPr="005D636E">
        <w:rPr>
          <w:noProof/>
        </w:rPr>
        <w:t xml:space="preserve">Pokud ZZVZ nebo Zadavatel požaduje předložení dokladu podle právního řádu České republiky, může dodavatel předložit obdobný doklad podle právního řádu státu, ve kterém se tento doklad vydává. </w:t>
      </w:r>
      <w:r w:rsidR="00204BC7" w:rsidRPr="00542F5A">
        <w:rPr>
          <w:noProof/>
          <w:szCs w:val="26"/>
        </w:rPr>
        <w:t xml:space="preserve">Doklad, který je vyhotoven v jiném jazyce, než který </w:t>
      </w:r>
      <w:r w:rsidR="00204BC7">
        <w:t>Z</w:t>
      </w:r>
      <w:r w:rsidR="00204BC7" w:rsidRPr="00542F5A">
        <w:rPr>
          <w:noProof/>
          <w:szCs w:val="26"/>
        </w:rPr>
        <w:t xml:space="preserve">adavatel určil pro podání nabídky, se předkládá s překladem do </w:t>
      </w:r>
      <w:r w:rsidR="00204BC7">
        <w:t xml:space="preserve">jazyka určeného Zadavatelem pro </w:t>
      </w:r>
      <w:r w:rsidR="00204BC7" w:rsidRPr="00565A32">
        <w:t>podání nabídky</w:t>
      </w:r>
      <w:r w:rsidR="00204BC7" w:rsidRPr="00542F5A">
        <w:rPr>
          <w:noProof/>
          <w:szCs w:val="26"/>
        </w:rPr>
        <w:t>.</w:t>
      </w:r>
      <w:r w:rsidR="00204BC7">
        <w:t xml:space="preserve"> Není-li v zadávacích podmínkách výslovně stanoveno jinak, platí, že Zadavatel určil pro podání nabídky český jazyk.</w:t>
      </w:r>
      <w:r w:rsidRPr="005D636E">
        <w:rPr>
          <w:noProof/>
        </w:rPr>
        <w:t xml:space="preserve"> Bude-li mít Zadavatel pochybnosti o správnosti překladu, je oprávněn si vyžádat předložení úředně ověřeného překladu dokladu tlumočníkem zapsaným do seznamu znalců a tlumočníků podle zákona č. 36/1997 Sb., o znalcích a tlumočnících, ve znění pozdějších předpisů. </w:t>
      </w:r>
      <w:r w:rsidR="00FE561E">
        <w:t xml:space="preserve">Pokud se podle </w:t>
      </w:r>
      <w:r w:rsidR="00FE561E" w:rsidRPr="00531087">
        <w:t>příslušného právního řádu požadovaný doklad nevydává, může být nahrazen písemným čestným prohlášením</w:t>
      </w:r>
      <w:r w:rsidRPr="005D636E">
        <w:rPr>
          <w:noProof/>
        </w:rPr>
        <w:t>.</w:t>
      </w:r>
    </w:p>
    <w:p w14:paraId="52DEFD3C" w14:textId="77777777" w:rsidR="005D636E" w:rsidRPr="0030588A" w:rsidRDefault="005D636E" w:rsidP="00BB1744">
      <w:pPr>
        <w:pStyle w:val="11odst"/>
      </w:pPr>
      <w:r w:rsidRPr="0030588A">
        <w:t>Prokázání kvalifikace prostřednictvím jiných osob dle § 83 ZZVZ</w:t>
      </w:r>
    </w:p>
    <w:p w14:paraId="4FA5BD57" w14:textId="0BF35F84" w:rsidR="005D636E" w:rsidRPr="005D636E" w:rsidRDefault="005D636E" w:rsidP="00684123">
      <w:pPr>
        <w:pStyle w:val="111odst"/>
        <w:rPr>
          <w:noProof/>
        </w:rPr>
      </w:pPr>
      <w:r w:rsidRPr="005D636E">
        <w:rPr>
          <w:noProof/>
        </w:rPr>
        <w:t xml:space="preserve">Dodavatel může určitou </w:t>
      </w:r>
      <w:r w:rsidR="00455679">
        <w:rPr>
          <w:noProof/>
        </w:rPr>
        <w:t>ekonomickou kvalifikaci</w:t>
      </w:r>
      <w:r w:rsidRPr="005D636E">
        <w:rPr>
          <w:noProof/>
        </w:rPr>
        <w:t>, technick</w:t>
      </w:r>
      <w:r w:rsidR="00BC3D5F">
        <w:rPr>
          <w:noProof/>
        </w:rPr>
        <w:t>ou</w:t>
      </w:r>
      <w:r w:rsidRPr="005D636E">
        <w:rPr>
          <w:noProof/>
        </w:rPr>
        <w:t xml:space="preserve"> kvalifikac</w:t>
      </w:r>
      <w:r w:rsidR="00BC3D5F">
        <w:rPr>
          <w:noProof/>
        </w:rPr>
        <w:t>i</w:t>
      </w:r>
      <w:r w:rsidRPr="005D636E">
        <w:rPr>
          <w:noProof/>
        </w:rPr>
        <w:t xml:space="preserve"> nebo profesní způsobilost s výjimkou kritéria podle § 77 odst. 1 ZZVZ prokázat prostřednictvím jiných osob. Dodavatel je v takovém případě povinen Zadavateli předložit:</w:t>
      </w:r>
    </w:p>
    <w:p w14:paraId="245D8494" w14:textId="47095FAF" w:rsidR="005D636E" w:rsidRPr="00D07C74" w:rsidRDefault="005D636E" w:rsidP="00203FB6">
      <w:pPr>
        <w:pStyle w:val="aodst"/>
        <w:numPr>
          <w:ilvl w:val="0"/>
          <w:numId w:val="13"/>
        </w:numPr>
        <w:rPr>
          <w:noProof/>
        </w:rPr>
      </w:pPr>
      <w:r w:rsidRPr="00D07C74">
        <w:rPr>
          <w:noProof/>
        </w:rPr>
        <w:t>doklady prokazující splnění profesní způsobilosti podle § 77 odst. 1 ZZVZ jinou osobou,</w:t>
      </w:r>
    </w:p>
    <w:p w14:paraId="32B3F0AB" w14:textId="2A73E82E" w:rsidR="005D636E" w:rsidRPr="00D07C74" w:rsidRDefault="005D636E" w:rsidP="00527255">
      <w:pPr>
        <w:pStyle w:val="aodst"/>
        <w:rPr>
          <w:noProof/>
        </w:rPr>
      </w:pPr>
      <w:r w:rsidRPr="00D07C74">
        <w:rPr>
          <w:noProof/>
        </w:rPr>
        <w:t>doklady prokazující splnění chybějící části kvalifikace prostřednictvím jiné osoby,</w:t>
      </w:r>
    </w:p>
    <w:p w14:paraId="3C248DDD" w14:textId="336BC9C1" w:rsidR="005D636E" w:rsidRPr="00D07C74" w:rsidRDefault="005D636E" w:rsidP="00527255">
      <w:pPr>
        <w:pStyle w:val="aodst"/>
        <w:rPr>
          <w:noProof/>
        </w:rPr>
      </w:pPr>
      <w:r w:rsidRPr="00D07C74">
        <w:rPr>
          <w:noProof/>
        </w:rPr>
        <w:t>doklady o splnění základní způsobilosti podle § 74 ZZVZ jinou osobou a</w:t>
      </w:r>
    </w:p>
    <w:p w14:paraId="0FD93D58" w14:textId="53609983" w:rsidR="00D07C74" w:rsidRDefault="001E779C" w:rsidP="00527255">
      <w:pPr>
        <w:pStyle w:val="aodst"/>
        <w:rPr>
          <w:noProof/>
        </w:rPr>
      </w:pPr>
      <w:r>
        <w:rPr>
          <w:noProof/>
        </w:rPr>
        <w:t xml:space="preserve">smlouvu nebo jinou osobou podepsané potvrzení o její existenci, jejímž obsahem je </w:t>
      </w:r>
      <w:r w:rsidR="005D636E" w:rsidRPr="00D07C74">
        <w:rPr>
          <w:noProof/>
        </w:rPr>
        <w:t xml:space="preserve">závazek jiné osoby k poskytnutí plnění určeného k plnění veřejné zakázky nebo k poskytnutí věcí nebo práv, s nimiž bude dodavatel oprávněn disponovat </w:t>
      </w:r>
      <w:r w:rsidR="00AF08B9">
        <w:rPr>
          <w:noProof/>
        </w:rPr>
        <w:t xml:space="preserve">při </w:t>
      </w:r>
      <w:r w:rsidR="005D636E" w:rsidRPr="00D07C74">
        <w:rPr>
          <w:noProof/>
        </w:rPr>
        <w:t xml:space="preserve">plnění veřejné zakázky, a to alespoň v rozsahu, v jakém jiná osoba prokázala kvalifikaci za dodavatele. </w:t>
      </w:r>
      <w:r w:rsidR="005D636E" w:rsidRPr="00381DFA">
        <w:rPr>
          <w:noProof/>
        </w:rPr>
        <w:t xml:space="preserve">Má se za to, že požadavek podle písm. d) je splněn, pokud </w:t>
      </w:r>
      <w:r w:rsidR="00DD12B1">
        <w:rPr>
          <w:noProof/>
        </w:rPr>
        <w:t>z </w:t>
      </w:r>
      <w:r w:rsidR="005D636E" w:rsidRPr="00381DFA">
        <w:rPr>
          <w:noProof/>
        </w:rPr>
        <w:t>obsah</w:t>
      </w:r>
      <w:r w:rsidR="00DD12B1">
        <w:rPr>
          <w:noProof/>
        </w:rPr>
        <w:t>u smlouvy nebo potvrzení o její existenci podle písm</w:t>
      </w:r>
      <w:r w:rsidR="00576AD5">
        <w:rPr>
          <w:noProof/>
        </w:rPr>
        <w:t>. d) vyplývá závazek</w:t>
      </w:r>
      <w:r w:rsidR="005D636E" w:rsidRPr="00381DFA">
        <w:rPr>
          <w:noProof/>
        </w:rPr>
        <w:t xml:space="preserve"> jiné osoby </w:t>
      </w:r>
      <w:r w:rsidR="00576AD5">
        <w:rPr>
          <w:noProof/>
        </w:rPr>
        <w:t xml:space="preserve"> plnit</w:t>
      </w:r>
      <w:r w:rsidR="00256422">
        <w:rPr>
          <w:noProof/>
        </w:rPr>
        <w:t xml:space="preserve"> veřejnou zakázku společně a nerozdílně s dodavatelem.</w:t>
      </w:r>
      <w:r w:rsidR="005D636E" w:rsidRPr="00381DFA">
        <w:rPr>
          <w:noProof/>
        </w:rPr>
        <w:t xml:space="preserve"> Prokazuje-li dodavatel prostřednictvím jiné osoby kvalifikaci a předkládá doklady podle § 79 odst. 2 písm. a), b) nebo d) ZZVZ vztahující se k takové osobě, musí </w:t>
      </w:r>
      <w:r w:rsidR="00C163E5">
        <w:rPr>
          <w:noProof/>
        </w:rPr>
        <w:t>ze smlouvy nebo potvrzení o její existenci</w:t>
      </w:r>
      <w:r w:rsidR="005D636E" w:rsidRPr="00381DFA">
        <w:rPr>
          <w:noProof/>
        </w:rPr>
        <w:t xml:space="preserve"> podle písm. d) </w:t>
      </w:r>
      <w:r w:rsidR="00C424C0">
        <w:rPr>
          <w:noProof/>
        </w:rPr>
        <w:t xml:space="preserve"> vyplývat </w:t>
      </w:r>
      <w:r w:rsidR="005D636E" w:rsidRPr="00381DFA">
        <w:rPr>
          <w:noProof/>
        </w:rPr>
        <w:t>závazek, že jiná osoba bude vykonávat služby, ke kterým se prokazované kritérium kvalifikace vztahuje</w:t>
      </w:r>
      <w:r w:rsidR="000F5DCC" w:rsidRPr="00381DFA">
        <w:rPr>
          <w:noProof/>
        </w:rPr>
        <w:t>.</w:t>
      </w:r>
    </w:p>
    <w:p w14:paraId="337D8006" w14:textId="0385C1C1" w:rsidR="005D636E" w:rsidRDefault="005D636E" w:rsidP="00684123">
      <w:pPr>
        <w:pStyle w:val="111odst"/>
        <w:rPr>
          <w:noProof/>
        </w:rPr>
      </w:pPr>
      <w:r w:rsidRPr="005D636E">
        <w:rPr>
          <w:noProof/>
        </w:rPr>
        <w:t>Dodavatelé a jiné osoby prokazují (mohou prokázat) kvalifikaci společně.</w:t>
      </w:r>
    </w:p>
    <w:p w14:paraId="70A5415D" w14:textId="1F6266DB" w:rsidR="005D636E" w:rsidRPr="005D636E" w:rsidRDefault="005D636E" w:rsidP="00684123">
      <w:pPr>
        <w:pStyle w:val="111odst"/>
        <w:rPr>
          <w:noProof/>
        </w:rPr>
      </w:pPr>
      <w:r w:rsidRPr="005D636E">
        <w:rPr>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BB1744">
      <w:pPr>
        <w:pStyle w:val="11odst"/>
      </w:pPr>
      <w:r w:rsidRPr="0030588A">
        <w:t xml:space="preserve">Prokazování kvalifikace v případě společné účasti dodavatelů dle § 82 ZZVZ </w:t>
      </w:r>
    </w:p>
    <w:p w14:paraId="679B1538" w14:textId="77777777" w:rsidR="00547602" w:rsidRPr="00547602" w:rsidRDefault="005D636E" w:rsidP="00684123">
      <w:pPr>
        <w:pStyle w:val="111odst"/>
        <w:rPr>
          <w:b/>
          <w:noProof/>
        </w:rPr>
      </w:pPr>
      <w:r w:rsidRPr="005D636E">
        <w:rPr>
          <w:noProof/>
        </w:rPr>
        <w:t>V případě společné účasti dodavatelů prokazuje základní způsobilost dle § 74 a § 75 ZZVZ a profesní způsobilost podle § 77 odst. 1 ZZVZ každý dodavatel samostatně.</w:t>
      </w:r>
      <w:r w:rsidR="0051042A">
        <w:rPr>
          <w:noProof/>
        </w:rPr>
        <w:t xml:space="preserve"> </w:t>
      </w:r>
      <w:r w:rsidR="0051042A" w:rsidRPr="00547602">
        <w:rPr>
          <w:noProof/>
        </w:rPr>
        <w:t>Splnění kvalifikace podle § 78 a § 79 ZZVZ musí prokázat všichni dodavatelé společně.</w:t>
      </w:r>
    </w:p>
    <w:p w14:paraId="5608DB83" w14:textId="7A92AA45" w:rsidR="005D636E" w:rsidRPr="00547602" w:rsidRDefault="005D636E" w:rsidP="00684123">
      <w:pPr>
        <w:pStyle w:val="111odsttu"/>
      </w:pPr>
      <w:r w:rsidRPr="00547602">
        <w:t xml:space="preserve">Zadavatel </w:t>
      </w:r>
      <w:r w:rsidR="008433A4" w:rsidRPr="00547602">
        <w:t>v </w:t>
      </w:r>
      <w:r w:rsidR="008433A4" w:rsidRPr="0022373E">
        <w:t>souladu</w:t>
      </w:r>
      <w:r w:rsidR="008433A4" w:rsidRPr="00547602">
        <w:t xml:space="preserve"> s § 103 odst. 1 písm. f) ZZVZ </w:t>
      </w:r>
      <w:r w:rsidRPr="00547602">
        <w:t xml:space="preserve">vyžaduje, aby odpovědnost za plnění veřejné zakázky nesli všichni dodavatelé podávající společnou </w:t>
      </w:r>
      <w:r w:rsidR="00EE50D2" w:rsidRPr="00547602">
        <w:t xml:space="preserve">žádost o účast a následně společnou </w:t>
      </w:r>
      <w:r w:rsidRPr="00547602">
        <w:t>nabídku společně a nerozdílně.</w:t>
      </w:r>
      <w:r w:rsidR="0051042A" w:rsidRPr="00547602">
        <w:t xml:space="preserve"> </w:t>
      </w:r>
      <w:r w:rsidR="00D35AD9" w:rsidRPr="009D1FCE">
        <w:t>V takovém případě dodavatel v nabídce doloží doklad o příslušném závazku, tj. společné a nerozdílné odpovědnosti za plnění veřejné zakázky.</w:t>
      </w:r>
    </w:p>
    <w:p w14:paraId="2CDA216F" w14:textId="77777777" w:rsidR="005D636E" w:rsidRPr="0030588A" w:rsidRDefault="005D636E" w:rsidP="00BB1744">
      <w:pPr>
        <w:pStyle w:val="11odst"/>
      </w:pPr>
      <w:r w:rsidRPr="0030588A">
        <w:t>Prokazování kvalifikace získané v zahraničí dle § 81 ZZVZ</w:t>
      </w:r>
    </w:p>
    <w:p w14:paraId="474167EE" w14:textId="77777777" w:rsidR="005D636E" w:rsidRPr="005D636E" w:rsidRDefault="005D636E" w:rsidP="00684123">
      <w:pPr>
        <w:pStyle w:val="111odst"/>
        <w:rPr>
          <w:noProof/>
        </w:rPr>
      </w:pPr>
      <w:r w:rsidRPr="005D636E">
        <w:rPr>
          <w:noProof/>
        </w:rPr>
        <w:t xml:space="preserve">V případě, že byla kvalifikace získána v zahraničí, prokazuje se doklady vydanými podle právního řádu země, ve které byla získána, a to v rozsahu požadovaném Zadavatelem. </w:t>
      </w:r>
    </w:p>
    <w:p w14:paraId="333CEFAD" w14:textId="2047B8AB" w:rsidR="005D636E" w:rsidRPr="005D636E" w:rsidRDefault="005D636E" w:rsidP="00684123">
      <w:pPr>
        <w:pStyle w:val="111odst"/>
        <w:rPr>
          <w:noProof/>
        </w:rPr>
      </w:pPr>
      <w:r w:rsidRPr="005D636E">
        <w:rPr>
          <w:noProof/>
        </w:rPr>
        <w:t xml:space="preserve">Potvrzení </w:t>
      </w:r>
      <w:r w:rsidR="0051042A">
        <w:rPr>
          <w:noProof/>
        </w:rPr>
        <w:t xml:space="preserve">ve vztahu k § 74 odst. 1 písm. b) ZZVZ (tj. </w:t>
      </w:r>
      <w:r w:rsidRPr="005D636E">
        <w:rPr>
          <w:noProof/>
        </w:rPr>
        <w:t>pro daňové nedoplatky zahraničních dodavatelů v</w:t>
      </w:r>
      <w:r w:rsidR="0051042A">
        <w:rPr>
          <w:noProof/>
        </w:rPr>
        <w:t> </w:t>
      </w:r>
      <w:r w:rsidRPr="005D636E">
        <w:rPr>
          <w:noProof/>
        </w:rPr>
        <w:t>ČR</w:t>
      </w:r>
      <w:r w:rsidR="0051042A">
        <w:rPr>
          <w:noProof/>
        </w:rPr>
        <w:t>)</w:t>
      </w:r>
      <w:r w:rsidRPr="005D636E">
        <w:rPr>
          <w:noProof/>
        </w:rPr>
        <w:t xml:space="preserve"> vydává Finanční úřad pro Prahu 1 a potvrzení</w:t>
      </w:r>
      <w:r w:rsidR="0051042A">
        <w:rPr>
          <w:noProof/>
        </w:rPr>
        <w:t xml:space="preserve"> ve vztahu k § 74 odst. 1 písm. d) ZZVZ (tj.</w:t>
      </w:r>
      <w:r w:rsidRPr="005D636E">
        <w:rPr>
          <w:noProof/>
        </w:rPr>
        <w:t xml:space="preserve"> pro nedoplatky zahraničních dodavatelů v ČR na pojistném a na penále na sociální zabezpečení a příspěvku na státní politiku zaměstnanosti</w:t>
      </w:r>
      <w:r w:rsidR="0051042A">
        <w:rPr>
          <w:noProof/>
        </w:rPr>
        <w:t>)</w:t>
      </w:r>
      <w:r w:rsidRPr="005D636E">
        <w:rPr>
          <w:noProof/>
        </w:rPr>
        <w:t xml:space="preserve"> vydává Pražská správa sociálního zabezpečení.</w:t>
      </w:r>
    </w:p>
    <w:p w14:paraId="629FDC67" w14:textId="6675BE1C" w:rsidR="005D636E" w:rsidRPr="00F711A2" w:rsidRDefault="005D636E" w:rsidP="00BB1744">
      <w:pPr>
        <w:pStyle w:val="11odst"/>
      </w:pPr>
      <w:r w:rsidRPr="00F711A2">
        <w:t>Změny kvalifikace účastníka zadávacího řízení dle § 88 ZZVZ</w:t>
      </w:r>
    </w:p>
    <w:p w14:paraId="29D759D3" w14:textId="77777777" w:rsidR="005D636E" w:rsidRPr="005D636E" w:rsidRDefault="005D636E" w:rsidP="00684123">
      <w:pPr>
        <w:pStyle w:val="111odst"/>
        <w:rPr>
          <w:noProof/>
        </w:rPr>
      </w:pPr>
      <w:r w:rsidRPr="005D636E">
        <w:rPr>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noProof/>
        </w:rPr>
        <w:t>:</w:t>
      </w:r>
    </w:p>
    <w:p w14:paraId="459DB78A" w14:textId="0FD98D4F" w:rsidR="005D636E" w:rsidRPr="005D636E" w:rsidRDefault="005D636E" w:rsidP="00203FB6">
      <w:pPr>
        <w:pStyle w:val="aodst"/>
        <w:numPr>
          <w:ilvl w:val="0"/>
          <w:numId w:val="12"/>
        </w:numPr>
        <w:rPr>
          <w:noProof/>
        </w:rPr>
      </w:pPr>
      <w:r w:rsidRPr="005D636E">
        <w:rPr>
          <w:noProof/>
        </w:rPr>
        <w:t>podmínky kvalifikace jsou nadále splněny,</w:t>
      </w:r>
    </w:p>
    <w:p w14:paraId="4E96F256" w14:textId="73F75B78" w:rsidR="005D636E" w:rsidRPr="005D636E" w:rsidRDefault="005D636E" w:rsidP="00527255">
      <w:pPr>
        <w:pStyle w:val="aodst"/>
        <w:rPr>
          <w:noProof/>
        </w:rPr>
      </w:pPr>
      <w:r w:rsidRPr="005D636E">
        <w:rPr>
          <w:noProof/>
        </w:rPr>
        <w:t>nedošlo k ovlivnění kritérií hodnocení nabídek.</w:t>
      </w:r>
    </w:p>
    <w:p w14:paraId="0FDBB8D8" w14:textId="4CA6143E" w:rsidR="005D636E" w:rsidRPr="005D636E" w:rsidRDefault="005D636E" w:rsidP="00684123">
      <w:pPr>
        <w:pStyle w:val="111odst"/>
        <w:rPr>
          <w:noProof/>
        </w:rPr>
      </w:pPr>
      <w:r w:rsidRPr="005D636E">
        <w:rPr>
          <w:noProof/>
        </w:rPr>
        <w:t>Zadavatel</w:t>
      </w:r>
      <w:r w:rsidR="009D3B8A">
        <w:rPr>
          <w:noProof/>
        </w:rPr>
        <w:t xml:space="preserve"> může</w:t>
      </w:r>
      <w:r w:rsidR="009B05A5">
        <w:rPr>
          <w:noProof/>
        </w:rPr>
        <w:t xml:space="preserve"> vyloučit účastníka zadávacího řízení, pokud prokáže</w:t>
      </w:r>
      <w:r w:rsidRPr="005D636E">
        <w:rPr>
          <w:noProof/>
        </w:rPr>
        <w:t xml:space="preserve">, že </w:t>
      </w:r>
      <w:r w:rsidR="00097C43">
        <w:rPr>
          <w:noProof/>
        </w:rPr>
        <w:t xml:space="preserve">účastník </w:t>
      </w:r>
      <w:r w:rsidRPr="005D636E">
        <w:rPr>
          <w:noProof/>
        </w:rPr>
        <w:t>nesplnil shora uvedenou povinnost.</w:t>
      </w:r>
    </w:p>
    <w:p w14:paraId="7B4EE3A6" w14:textId="77777777" w:rsidR="005D636E" w:rsidRPr="008C3C84" w:rsidRDefault="005D636E" w:rsidP="00BB1744">
      <w:pPr>
        <w:pStyle w:val="11odst"/>
      </w:pPr>
      <w:r w:rsidRPr="008C3C84">
        <w:t xml:space="preserve">Výpis ze seznamu </w:t>
      </w:r>
      <w:r w:rsidRPr="00867D36">
        <w:t>kvalifikovaných</w:t>
      </w:r>
      <w:r w:rsidRPr="008C3C84">
        <w:t xml:space="preserve"> dodavatelů dle § 228 ZZVZ</w:t>
      </w:r>
    </w:p>
    <w:p w14:paraId="1C804574" w14:textId="77777777" w:rsidR="005D636E" w:rsidRPr="005D636E" w:rsidRDefault="005D636E" w:rsidP="00684123">
      <w:pPr>
        <w:pStyle w:val="111odst"/>
        <w:rPr>
          <w:noProof/>
        </w:rPr>
      </w:pPr>
      <w:r w:rsidRPr="005D636E">
        <w:rPr>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BB1744">
      <w:pPr>
        <w:pStyle w:val="11odst"/>
      </w:pPr>
      <w:r w:rsidRPr="008C3C84">
        <w:t>Předložení certifikátu dle § 234 ZZVZ</w:t>
      </w:r>
    </w:p>
    <w:p w14:paraId="7AEE4C08" w14:textId="77777777" w:rsidR="005D636E" w:rsidRPr="005D636E" w:rsidRDefault="005D636E" w:rsidP="00684123">
      <w:pPr>
        <w:pStyle w:val="111odst"/>
        <w:rPr>
          <w:noProof/>
        </w:rPr>
      </w:pPr>
      <w:r w:rsidRPr="005D636E">
        <w:rPr>
          <w:noProof/>
        </w:rPr>
        <w:t>Platným certifikátem vydaným v rámci schváleného systému certifikovaných dodavatelů lze podle § 234 ZZVZ prokázat kvalifikaci v zadávacím řízení. Má se za to, že dodavatel je kvalifikovaný v rozsahu uvedeném na certifikátu.</w:t>
      </w:r>
    </w:p>
    <w:p w14:paraId="3E58D64B" w14:textId="76A51853" w:rsidR="005D636E" w:rsidRPr="005D636E" w:rsidRDefault="005D636E" w:rsidP="00BB1744">
      <w:pPr>
        <w:pStyle w:val="1lnek"/>
        <w:keepNext/>
        <w:keepLines/>
        <w:rPr>
          <w:rFonts w:eastAsia="Verdana"/>
          <w:noProof/>
        </w:rPr>
      </w:pPr>
      <w:bookmarkStart w:id="13" w:name="základní"/>
      <w:r w:rsidRPr="005D636E">
        <w:rPr>
          <w:rFonts w:eastAsia="Verdana"/>
          <w:noProof/>
        </w:rPr>
        <w:t>Základní způsobilost dle § 74 a § 75 ZZVZ</w:t>
      </w:r>
      <w:bookmarkEnd w:id="13"/>
    </w:p>
    <w:p w14:paraId="7121DED3" w14:textId="00F1748D" w:rsidR="005D636E" w:rsidRPr="00946231" w:rsidRDefault="005D636E" w:rsidP="00BB1744">
      <w:pPr>
        <w:pStyle w:val="11odst"/>
      </w:pPr>
      <w:bookmarkStart w:id="14" w:name="_Ref90378314"/>
      <w:r w:rsidRPr="00946231">
        <w:t>Zadavatel v souladu s ustanovením § 73 ZZVZ požaduje prokázání základní způsobilosti podle § 74 ZZVZ následujícím způsobem:</w:t>
      </w:r>
      <w:bookmarkEnd w:id="14"/>
    </w:p>
    <w:p w14:paraId="3B6E2DDA" w14:textId="77B4E39A" w:rsidR="005D636E" w:rsidRPr="00946231" w:rsidRDefault="00527255" w:rsidP="00203FB6">
      <w:pPr>
        <w:pStyle w:val="aodst"/>
        <w:numPr>
          <w:ilvl w:val="0"/>
          <w:numId w:val="10"/>
        </w:numPr>
        <w:rPr>
          <w:noProof/>
        </w:rPr>
      </w:pPr>
      <w:r>
        <w:rPr>
          <w:noProof/>
        </w:rPr>
        <w:t>z</w:t>
      </w:r>
      <w:r w:rsidR="005D636E" w:rsidRPr="00946231">
        <w:rPr>
          <w:noProof/>
        </w:rPr>
        <w:t>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BB1744" w:rsidRDefault="005D636E" w:rsidP="0004244D">
      <w:pPr>
        <w:widowControl w:val="0"/>
        <w:tabs>
          <w:tab w:val="left" w:pos="1361"/>
        </w:tabs>
        <w:ind w:left="624"/>
        <w:rPr>
          <w:rFonts w:eastAsia="Verdana" w:cs="Times New Roman"/>
          <w:noProof/>
          <w:szCs w:val="18"/>
        </w:rPr>
      </w:pPr>
      <w:r w:rsidRPr="00BB1744">
        <w:rPr>
          <w:rFonts w:eastAsia="Verdana" w:cs="Times New Roman"/>
          <w:noProof/>
          <w:szCs w:val="18"/>
        </w:rPr>
        <w:t xml:space="preserve">Dodavatel prokazuje splnění podmínek základní způsobilosti v tomto kritériu ve vztahu k České republice předložením </w:t>
      </w:r>
      <w:r w:rsidRPr="00BB1744">
        <w:rPr>
          <w:rFonts w:eastAsia="Verdana" w:cs="Times New Roman"/>
          <w:b/>
          <w:noProof/>
          <w:szCs w:val="18"/>
          <w:u w:val="single"/>
        </w:rPr>
        <w:t>výpisu z evidence Rejstříku trestů</w:t>
      </w:r>
      <w:r w:rsidRPr="00BB1744">
        <w:rPr>
          <w:rFonts w:eastAsia="Verdana" w:cs="Times New Roman"/>
          <w:noProof/>
          <w:szCs w:val="18"/>
        </w:rPr>
        <w:t>.</w:t>
      </w:r>
    </w:p>
    <w:p w14:paraId="50324F64" w14:textId="270D6F44" w:rsidR="005D636E" w:rsidRPr="00946231" w:rsidRDefault="005D636E" w:rsidP="00527255">
      <w:pPr>
        <w:pStyle w:val="aodst"/>
        <w:rPr>
          <w:noProof/>
        </w:rPr>
      </w:pPr>
      <w:r w:rsidRPr="00946231">
        <w:rPr>
          <w:noProof/>
        </w:rPr>
        <w:t>Způsobilým není dodavatel, který má v České republice nebo v zemi svého sídla v evidenci daní zachycen splatný daňový nedoplatek.</w:t>
      </w:r>
    </w:p>
    <w:p w14:paraId="351C7DA1" w14:textId="22120C98" w:rsidR="005D636E" w:rsidRPr="00BB1744" w:rsidRDefault="005D636E" w:rsidP="0004244D">
      <w:pPr>
        <w:widowControl w:val="0"/>
        <w:tabs>
          <w:tab w:val="left" w:pos="1361"/>
        </w:tabs>
        <w:ind w:left="624"/>
        <w:rPr>
          <w:rFonts w:eastAsia="Verdana" w:cs="Times New Roman"/>
          <w:noProof/>
          <w:szCs w:val="18"/>
        </w:rPr>
      </w:pPr>
      <w:r w:rsidRPr="00BB1744">
        <w:rPr>
          <w:rFonts w:eastAsia="Verdana" w:cs="Times New Roman"/>
          <w:noProof/>
          <w:szCs w:val="18"/>
        </w:rPr>
        <w:t xml:space="preserve">Dodavatel prokazuje splnění podmínek základní způsobilosti v tomto kritériu ve vztahu k České republice předložením </w:t>
      </w:r>
      <w:r w:rsidRPr="00BB1744">
        <w:rPr>
          <w:rFonts w:eastAsia="Verdana" w:cs="Times New Roman"/>
          <w:b/>
          <w:noProof/>
          <w:szCs w:val="18"/>
          <w:u w:val="single"/>
        </w:rPr>
        <w:t>potvrzení příslušného finančního úřadu a písemného čestného prohlášení ve vztahu ke spotřební dani</w:t>
      </w:r>
      <w:r w:rsidRPr="00BB1744">
        <w:rPr>
          <w:rFonts w:eastAsia="Verdana" w:cs="Times New Roman"/>
          <w:noProof/>
          <w:szCs w:val="18"/>
        </w:rPr>
        <w:t>.</w:t>
      </w:r>
    </w:p>
    <w:p w14:paraId="210C5C36" w14:textId="49723827" w:rsidR="005D636E" w:rsidRPr="00946231" w:rsidRDefault="005D636E" w:rsidP="00527255">
      <w:pPr>
        <w:pStyle w:val="aodst"/>
        <w:rPr>
          <w:noProof/>
        </w:rPr>
      </w:pPr>
      <w:r w:rsidRPr="00946231">
        <w:rPr>
          <w:noProof/>
        </w:rPr>
        <w:t>Způsobilým není dodavatel, který má v České republice nebo v zemi svého sídla splatný nedoplatek na pojistném nebo na penále na veřejné zdravotní pojištění.</w:t>
      </w:r>
    </w:p>
    <w:p w14:paraId="723A4B78" w14:textId="4D808D4D" w:rsidR="005D636E" w:rsidRPr="00BB1744" w:rsidRDefault="005D636E" w:rsidP="0004244D">
      <w:pPr>
        <w:widowControl w:val="0"/>
        <w:tabs>
          <w:tab w:val="left" w:pos="1361"/>
        </w:tabs>
        <w:ind w:left="624"/>
        <w:rPr>
          <w:rFonts w:eastAsia="Verdana" w:cs="Times New Roman"/>
          <w:noProof/>
          <w:szCs w:val="18"/>
        </w:rPr>
      </w:pPr>
      <w:r w:rsidRPr="00BB1744">
        <w:rPr>
          <w:rFonts w:eastAsia="Verdana" w:cs="Times New Roman"/>
          <w:noProof/>
          <w:szCs w:val="18"/>
        </w:rPr>
        <w:t xml:space="preserve">Dodavatel prokazuje splnění podmínek základní způsobilosti v tomto kritériu ve vztahu k České republice předložením </w:t>
      </w:r>
      <w:r w:rsidRPr="00BB1744">
        <w:rPr>
          <w:rFonts w:eastAsia="Verdana" w:cs="Times New Roman"/>
          <w:b/>
          <w:noProof/>
          <w:szCs w:val="18"/>
          <w:u w:val="single"/>
        </w:rPr>
        <w:t>písemného čestného prohlášení</w:t>
      </w:r>
      <w:r w:rsidRPr="00BB1744">
        <w:rPr>
          <w:rFonts w:eastAsia="Verdana" w:cs="Times New Roman"/>
          <w:noProof/>
          <w:szCs w:val="18"/>
        </w:rPr>
        <w:t>.</w:t>
      </w:r>
      <w:r w:rsidR="00AC770A" w:rsidRPr="00946231">
        <w:t xml:space="preserve"> </w:t>
      </w:r>
      <w:r w:rsidR="00AC770A" w:rsidRPr="00BB1744">
        <w:rPr>
          <w:rFonts w:eastAsia="Verdana" w:cs="Times New Roman"/>
          <w:noProof/>
          <w:szCs w:val="18"/>
        </w:rPr>
        <w:t xml:space="preserve">K prokázání uvedeného kritéria je dodavatel oprávněn využít vzor čestného prohlášení uvedeného v příloze </w:t>
      </w:r>
      <w:r w:rsidR="00AD17C0" w:rsidRPr="00BB1744">
        <w:rPr>
          <w:rFonts w:eastAsia="Verdana" w:cs="Times New Roman"/>
          <w:noProof/>
          <w:szCs w:val="18"/>
        </w:rPr>
        <w:fldChar w:fldCharType="begin"/>
      </w:r>
      <w:r w:rsidR="00AD17C0" w:rsidRPr="00BB1744">
        <w:rPr>
          <w:rFonts w:eastAsia="Verdana" w:cs="Times New Roman"/>
          <w:noProof/>
          <w:szCs w:val="18"/>
        </w:rPr>
        <w:instrText xml:space="preserve"> REF _Ref124939276 \r \h </w:instrText>
      </w:r>
      <w:r w:rsidR="00946231" w:rsidRPr="00BB1744">
        <w:rPr>
          <w:rFonts w:eastAsia="Verdana" w:cs="Times New Roman"/>
          <w:noProof/>
          <w:szCs w:val="18"/>
        </w:rPr>
        <w:instrText xml:space="preserve"> \* MERGEFORMAT </w:instrText>
      </w:r>
      <w:r w:rsidR="00AD17C0" w:rsidRPr="00BB1744">
        <w:rPr>
          <w:rFonts w:eastAsia="Verdana" w:cs="Times New Roman"/>
          <w:noProof/>
          <w:szCs w:val="18"/>
        </w:rPr>
      </w:r>
      <w:r w:rsidR="00AD17C0" w:rsidRPr="00BB1744">
        <w:rPr>
          <w:rFonts w:eastAsia="Verdana" w:cs="Times New Roman"/>
          <w:noProof/>
          <w:szCs w:val="18"/>
        </w:rPr>
        <w:fldChar w:fldCharType="separate"/>
      </w:r>
      <w:r w:rsidR="009D5A1C">
        <w:rPr>
          <w:rFonts w:eastAsia="Verdana" w:cs="Times New Roman"/>
          <w:noProof/>
          <w:szCs w:val="18"/>
        </w:rPr>
        <w:t>č. 2</w:t>
      </w:r>
      <w:r w:rsidR="00AD17C0" w:rsidRPr="00BB1744">
        <w:rPr>
          <w:rFonts w:eastAsia="Verdana" w:cs="Times New Roman"/>
          <w:noProof/>
          <w:szCs w:val="18"/>
        </w:rPr>
        <w:fldChar w:fldCharType="end"/>
      </w:r>
      <w:r w:rsidR="00AC770A" w:rsidRPr="00BB1744">
        <w:rPr>
          <w:rFonts w:eastAsia="Verdana" w:cs="Times New Roman"/>
          <w:noProof/>
          <w:szCs w:val="18"/>
        </w:rPr>
        <w:t xml:space="preserve"> této Zadávací dokumentace.</w:t>
      </w:r>
    </w:p>
    <w:p w14:paraId="416E4237" w14:textId="7E243691" w:rsidR="005D636E" w:rsidRPr="00946231" w:rsidRDefault="005D636E" w:rsidP="00527255">
      <w:pPr>
        <w:pStyle w:val="aodst"/>
        <w:rPr>
          <w:noProof/>
        </w:rPr>
      </w:pPr>
      <w:r w:rsidRPr="00946231">
        <w:rPr>
          <w:noProof/>
        </w:rPr>
        <w:t>Způsobilým není dodavatel, který má v České republice nebo v zemi svého sídla splatný nedoplatek na pojistném nebo na penále na sociální zabezpečení a příspěvku na státní politiku zaměstnanosti.</w:t>
      </w:r>
    </w:p>
    <w:p w14:paraId="3DEF0921" w14:textId="244AFDD0" w:rsidR="005D636E" w:rsidRPr="00BB1744" w:rsidRDefault="005D636E" w:rsidP="0004244D">
      <w:pPr>
        <w:widowControl w:val="0"/>
        <w:tabs>
          <w:tab w:val="left" w:pos="1361"/>
        </w:tabs>
        <w:ind w:left="624"/>
        <w:rPr>
          <w:rFonts w:eastAsia="Verdana" w:cs="Times New Roman"/>
          <w:noProof/>
          <w:szCs w:val="18"/>
        </w:rPr>
      </w:pPr>
      <w:r w:rsidRPr="00BB1744">
        <w:rPr>
          <w:rFonts w:eastAsia="Verdana" w:cs="Times New Roman"/>
          <w:noProof/>
          <w:szCs w:val="18"/>
        </w:rPr>
        <w:t>Dodavatel prokazuje splnění podmínek základní způsobilosti v tomto kritériu ve vztahu k České republice</w:t>
      </w:r>
      <w:r w:rsidR="0057492E" w:rsidRPr="00BB1744">
        <w:rPr>
          <w:rFonts w:eastAsia="Verdana" w:cs="Times New Roman"/>
          <w:noProof/>
          <w:szCs w:val="18"/>
        </w:rPr>
        <w:t xml:space="preserve"> </w:t>
      </w:r>
      <w:r w:rsidRPr="00BB1744">
        <w:rPr>
          <w:rFonts w:eastAsia="Verdana" w:cs="Times New Roman"/>
          <w:noProof/>
          <w:szCs w:val="18"/>
        </w:rPr>
        <w:t>předložením</w:t>
      </w:r>
      <w:r w:rsidRPr="00BB1744">
        <w:rPr>
          <w:rFonts w:eastAsia="Verdana" w:cs="Times New Roman"/>
          <w:b/>
          <w:noProof/>
          <w:szCs w:val="18"/>
          <w:u w:val="single"/>
        </w:rPr>
        <w:t xml:space="preserve"> potvrzení příslušné okresní</w:t>
      </w:r>
      <w:r w:rsidR="004765EF">
        <w:rPr>
          <w:rFonts w:eastAsia="Verdana" w:cs="Times New Roman"/>
          <w:b/>
          <w:noProof/>
          <w:szCs w:val="18"/>
          <w:u w:val="single"/>
        </w:rPr>
        <w:t>/územní</w:t>
      </w:r>
      <w:r w:rsidRPr="00BB1744">
        <w:rPr>
          <w:rFonts w:eastAsia="Verdana" w:cs="Times New Roman"/>
          <w:b/>
          <w:noProof/>
          <w:szCs w:val="18"/>
          <w:u w:val="single"/>
        </w:rPr>
        <w:t xml:space="preserve"> správy sociálního zabezpečení</w:t>
      </w:r>
      <w:r w:rsidRPr="00BB1744">
        <w:rPr>
          <w:rFonts w:eastAsia="Verdana" w:cs="Times New Roman"/>
          <w:noProof/>
          <w:szCs w:val="18"/>
        </w:rPr>
        <w:t>.</w:t>
      </w:r>
    </w:p>
    <w:p w14:paraId="163E05F7" w14:textId="4E4E5222" w:rsidR="005D636E" w:rsidRPr="00946231" w:rsidRDefault="005D636E" w:rsidP="00527255">
      <w:pPr>
        <w:pStyle w:val="aodst"/>
        <w:rPr>
          <w:noProof/>
        </w:rPr>
      </w:pPr>
      <w:r w:rsidRPr="00946231">
        <w:rPr>
          <w:noProof/>
        </w:rPr>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0876A10B" w:rsidR="005D636E" w:rsidRPr="00BB1744" w:rsidRDefault="005D636E" w:rsidP="0004244D">
      <w:pPr>
        <w:widowControl w:val="0"/>
        <w:tabs>
          <w:tab w:val="left" w:pos="1361"/>
        </w:tabs>
        <w:ind w:left="624"/>
        <w:rPr>
          <w:rFonts w:eastAsia="Verdana" w:cs="Times New Roman"/>
          <w:noProof/>
          <w:szCs w:val="18"/>
        </w:rPr>
      </w:pPr>
      <w:r w:rsidRPr="00BB1744">
        <w:rPr>
          <w:rFonts w:eastAsia="Verdana" w:cs="Times New Roman"/>
          <w:noProof/>
          <w:szCs w:val="18"/>
        </w:rPr>
        <w:t xml:space="preserve">Dodavatel prokazuje splnění podmínek základní způsobilosti v tomto kritériu ve vztahu k České republice předložením </w:t>
      </w:r>
      <w:r w:rsidRPr="00BB1744">
        <w:rPr>
          <w:rFonts w:eastAsia="Verdana" w:cs="Times New Roman"/>
          <w:b/>
          <w:noProof/>
          <w:szCs w:val="18"/>
          <w:u w:val="single"/>
        </w:rPr>
        <w:t>výpisu z obchodního rejstříku, nebo předložením písemného čestného prohlášení v případě, že není v obchodním rejstříku zapsán</w:t>
      </w:r>
      <w:r w:rsidRPr="00BB1744">
        <w:rPr>
          <w:rFonts w:eastAsia="Verdana" w:cs="Times New Roman"/>
          <w:noProof/>
          <w:szCs w:val="18"/>
        </w:rPr>
        <w:t>.</w:t>
      </w:r>
      <w:r w:rsidR="00AC770A" w:rsidRPr="00946231">
        <w:t xml:space="preserve"> </w:t>
      </w:r>
      <w:r w:rsidR="00AC770A" w:rsidRPr="00BB1744">
        <w:rPr>
          <w:rFonts w:eastAsia="Verdana" w:cs="Times New Roman"/>
          <w:noProof/>
          <w:szCs w:val="18"/>
        </w:rPr>
        <w:t xml:space="preserve">V případě, že dodavatel není zapsán v obchodním rejstříku, je k prokázání uvedeného kritéria oprávněn využít vzor čestného prohlášení uvedeného v příloze </w:t>
      </w:r>
      <w:r w:rsidR="00AD17C0" w:rsidRPr="00BB1744">
        <w:rPr>
          <w:rFonts w:eastAsia="Verdana" w:cs="Times New Roman"/>
          <w:noProof/>
          <w:szCs w:val="18"/>
        </w:rPr>
        <w:fldChar w:fldCharType="begin"/>
      </w:r>
      <w:r w:rsidR="00AD17C0" w:rsidRPr="00BB1744">
        <w:rPr>
          <w:rFonts w:eastAsia="Verdana" w:cs="Times New Roman"/>
          <w:noProof/>
          <w:szCs w:val="18"/>
        </w:rPr>
        <w:instrText xml:space="preserve"> REF _Ref124939276 \r \h </w:instrText>
      </w:r>
      <w:r w:rsidR="00946231" w:rsidRPr="00BB1744">
        <w:rPr>
          <w:rFonts w:eastAsia="Verdana" w:cs="Times New Roman"/>
          <w:noProof/>
          <w:szCs w:val="18"/>
        </w:rPr>
        <w:instrText xml:space="preserve"> \* MERGEFORMAT </w:instrText>
      </w:r>
      <w:r w:rsidR="00AD17C0" w:rsidRPr="00BB1744">
        <w:rPr>
          <w:rFonts w:eastAsia="Verdana" w:cs="Times New Roman"/>
          <w:noProof/>
          <w:szCs w:val="18"/>
        </w:rPr>
      </w:r>
      <w:r w:rsidR="00AD17C0" w:rsidRPr="00BB1744">
        <w:rPr>
          <w:rFonts w:eastAsia="Verdana" w:cs="Times New Roman"/>
          <w:noProof/>
          <w:szCs w:val="18"/>
        </w:rPr>
        <w:fldChar w:fldCharType="separate"/>
      </w:r>
      <w:r w:rsidR="009D5A1C">
        <w:rPr>
          <w:rFonts w:eastAsia="Verdana" w:cs="Times New Roman"/>
          <w:noProof/>
          <w:szCs w:val="18"/>
        </w:rPr>
        <w:t>č. 2</w:t>
      </w:r>
      <w:r w:rsidR="00AD17C0" w:rsidRPr="00BB1744">
        <w:rPr>
          <w:rFonts w:eastAsia="Verdana" w:cs="Times New Roman"/>
          <w:noProof/>
          <w:szCs w:val="18"/>
        </w:rPr>
        <w:fldChar w:fldCharType="end"/>
      </w:r>
      <w:r w:rsidR="00AC770A" w:rsidRPr="00BB1744">
        <w:rPr>
          <w:rFonts w:eastAsia="Verdana" w:cs="Times New Roman"/>
          <w:noProof/>
          <w:szCs w:val="18"/>
        </w:rPr>
        <w:t xml:space="preserve"> Zadávací dokumentace.</w:t>
      </w:r>
    </w:p>
    <w:p w14:paraId="5B464D2E" w14:textId="6C24B3C1" w:rsidR="005D636E" w:rsidRPr="005D636E" w:rsidRDefault="005D636E" w:rsidP="00586506">
      <w:pPr>
        <w:pStyle w:val="11odst"/>
      </w:pPr>
      <w:r w:rsidRPr="005D636E">
        <w:t xml:space="preserve">Je-li dodavatelem právnická osoba, musí podmínku uvedenou </w:t>
      </w:r>
      <w:r w:rsidR="003C5468">
        <w:t xml:space="preserve">v odstavci </w:t>
      </w:r>
      <w:r w:rsidR="00815B48">
        <w:rPr>
          <w:b/>
          <w:highlight w:val="yellow"/>
        </w:rPr>
        <w:fldChar w:fldCharType="begin"/>
      </w:r>
      <w:r w:rsidR="00815B48">
        <w:instrText xml:space="preserve"> REF _Ref90378314 \r \h </w:instrText>
      </w:r>
      <w:r w:rsidR="00815B48">
        <w:rPr>
          <w:b/>
          <w:highlight w:val="yellow"/>
        </w:rPr>
      </w:r>
      <w:r w:rsidR="00815B48">
        <w:rPr>
          <w:b/>
          <w:highlight w:val="yellow"/>
        </w:rPr>
        <w:fldChar w:fldCharType="separate"/>
      </w:r>
      <w:r w:rsidR="009D5A1C">
        <w:t>10.1</w:t>
      </w:r>
      <w:r w:rsidR="00815B48">
        <w:rPr>
          <w:b/>
          <w:highlight w:val="yellow"/>
        </w:rPr>
        <w:fldChar w:fldCharType="end"/>
      </w:r>
      <w:r w:rsidRPr="00547602">
        <w:rPr>
          <w:b/>
        </w:rPr>
        <w:t xml:space="preserve"> písm. a)</w:t>
      </w:r>
      <w:r w:rsidRPr="005D636E">
        <w:t xml:space="preserve"> splňovat tato právnická osoba a zároveň každý člen statutárního orgánu. Je-li členem statutárního orgánu dodavatele právnická osoba, musí podmínku uvedenou shora pod písm. a) splňovat</w:t>
      </w:r>
      <w:r w:rsidR="003C5468">
        <w:t>:</w:t>
      </w:r>
    </w:p>
    <w:p w14:paraId="330BC257" w14:textId="1917183F" w:rsidR="005D636E" w:rsidRPr="00454501" w:rsidRDefault="005D636E" w:rsidP="00203FB6">
      <w:pPr>
        <w:pStyle w:val="odsta"/>
        <w:numPr>
          <w:ilvl w:val="0"/>
          <w:numId w:val="21"/>
        </w:numPr>
      </w:pPr>
      <w:r w:rsidRPr="005D636E">
        <w:rPr>
          <w:noProof/>
        </w:rPr>
        <w:t xml:space="preserve">tato </w:t>
      </w:r>
      <w:r w:rsidRPr="00454501">
        <w:t>právnická osoba,</w:t>
      </w:r>
    </w:p>
    <w:p w14:paraId="652B5B45" w14:textId="2609F7A3" w:rsidR="005D636E" w:rsidRPr="00454501" w:rsidRDefault="005D636E" w:rsidP="00454501">
      <w:pPr>
        <w:pStyle w:val="odsta"/>
      </w:pPr>
      <w:r w:rsidRPr="00454501">
        <w:t>každý člen statutárního orgánu této právnické osoby a</w:t>
      </w:r>
    </w:p>
    <w:p w14:paraId="4B5953D6" w14:textId="676DFE61" w:rsidR="005D636E" w:rsidRPr="005D636E" w:rsidRDefault="005D636E" w:rsidP="00454501">
      <w:pPr>
        <w:pStyle w:val="odsta"/>
        <w:rPr>
          <w:noProof/>
        </w:rPr>
      </w:pPr>
      <w:r w:rsidRPr="00454501">
        <w:t>osoba zastupující</w:t>
      </w:r>
      <w:r w:rsidRPr="005D636E">
        <w:rPr>
          <w:noProof/>
        </w:rPr>
        <w:t xml:space="preserve"> tuto právnickou osobu v statutárním orgánu dodavatele.</w:t>
      </w:r>
    </w:p>
    <w:p w14:paraId="3CF2168E" w14:textId="77777777" w:rsidR="005D636E" w:rsidRPr="005D636E" w:rsidRDefault="005D636E" w:rsidP="00BB1744">
      <w:pPr>
        <w:pStyle w:val="11odst"/>
      </w:pPr>
      <w:r w:rsidRPr="005D636E">
        <w:t>Účastní-li se zadávacího řízení pobočka závodu</w:t>
      </w:r>
      <w:r w:rsidR="003C5468">
        <w:t>:</w:t>
      </w:r>
    </w:p>
    <w:p w14:paraId="2E5808F3" w14:textId="3B9352CE" w:rsidR="005D636E" w:rsidRPr="005D636E" w:rsidRDefault="005D636E" w:rsidP="00684123">
      <w:pPr>
        <w:pStyle w:val="111odst"/>
        <w:rPr>
          <w:noProof/>
        </w:rPr>
      </w:pPr>
      <w:r w:rsidRPr="005D636E">
        <w:rPr>
          <w:noProof/>
        </w:rPr>
        <w:t xml:space="preserve">zahraniční právnické osoby, musí podmínku uvedenou </w:t>
      </w:r>
      <w:r w:rsidR="003C5468">
        <w:rPr>
          <w:noProof/>
        </w:rPr>
        <w:t xml:space="preserve">v odstavci </w:t>
      </w:r>
      <w:r w:rsidR="00815B48">
        <w:rPr>
          <w:b/>
          <w:highlight w:val="yellow"/>
        </w:rPr>
        <w:fldChar w:fldCharType="begin"/>
      </w:r>
      <w:r w:rsidR="00815B48">
        <w:rPr>
          <w:noProof/>
        </w:rPr>
        <w:instrText xml:space="preserve"> REF _Ref90378314 \r \h </w:instrText>
      </w:r>
      <w:r w:rsidR="00815B48">
        <w:rPr>
          <w:b/>
          <w:highlight w:val="yellow"/>
        </w:rPr>
      </w:r>
      <w:r w:rsidR="00815B48">
        <w:rPr>
          <w:b/>
          <w:highlight w:val="yellow"/>
        </w:rPr>
        <w:fldChar w:fldCharType="separate"/>
      </w:r>
      <w:r w:rsidR="009D5A1C">
        <w:rPr>
          <w:noProof/>
        </w:rPr>
        <w:t>10.1</w:t>
      </w:r>
      <w:r w:rsidR="00815B48">
        <w:rPr>
          <w:b/>
          <w:highlight w:val="yellow"/>
        </w:rPr>
        <w:fldChar w:fldCharType="end"/>
      </w:r>
      <w:r w:rsidR="00BB3E73" w:rsidRPr="008A0AEB">
        <w:rPr>
          <w:b/>
        </w:rPr>
        <w:t xml:space="preserve"> písm. a)</w:t>
      </w:r>
      <w:r w:rsidR="00BB3E73" w:rsidRPr="005D636E">
        <w:t xml:space="preserve"> </w:t>
      </w:r>
      <w:r w:rsidRPr="005D636E">
        <w:rPr>
          <w:noProof/>
        </w:rPr>
        <w:t>splňovat tato právnická</w:t>
      </w:r>
      <w:r w:rsidR="003C5468">
        <w:rPr>
          <w:noProof/>
        </w:rPr>
        <w:t xml:space="preserve"> osoba a vedoucí pobočky závodu</w:t>
      </w:r>
      <w:r w:rsidR="00BB3E73">
        <w:rPr>
          <w:noProof/>
        </w:rPr>
        <w:t>,</w:t>
      </w:r>
    </w:p>
    <w:p w14:paraId="025C1112" w14:textId="77777777" w:rsidR="003C5468" w:rsidRDefault="005D636E" w:rsidP="00684123">
      <w:pPr>
        <w:pStyle w:val="111odst"/>
        <w:rPr>
          <w:noProof/>
        </w:rPr>
      </w:pPr>
      <w:r w:rsidRPr="005D636E">
        <w:rPr>
          <w:noProof/>
        </w:rPr>
        <w:t>české právnické osoby, musí podmínku uvedenou shora pod písm. a) splňovat</w:t>
      </w:r>
      <w:r w:rsidR="003C5468">
        <w:rPr>
          <w:noProof/>
        </w:rPr>
        <w:t>:</w:t>
      </w:r>
      <w:r w:rsidRPr="005D636E">
        <w:rPr>
          <w:noProof/>
        </w:rPr>
        <w:t xml:space="preserve"> </w:t>
      </w:r>
    </w:p>
    <w:p w14:paraId="21079B42" w14:textId="01C4CB19" w:rsidR="003C5468" w:rsidRPr="005D636E" w:rsidRDefault="003C5468" w:rsidP="00203FB6">
      <w:pPr>
        <w:pStyle w:val="odsta"/>
        <w:numPr>
          <w:ilvl w:val="0"/>
          <w:numId w:val="9"/>
        </w:numPr>
        <w:rPr>
          <w:noProof/>
        </w:rPr>
      </w:pPr>
      <w:r w:rsidRPr="005D636E">
        <w:rPr>
          <w:noProof/>
        </w:rPr>
        <w:t>tato právnická osoba,</w:t>
      </w:r>
    </w:p>
    <w:p w14:paraId="3BDC03E7" w14:textId="75B03B38" w:rsidR="003C5468" w:rsidRPr="005D636E" w:rsidRDefault="003C5468" w:rsidP="00454501">
      <w:pPr>
        <w:pStyle w:val="odsta"/>
        <w:rPr>
          <w:noProof/>
        </w:rPr>
      </w:pPr>
      <w:r w:rsidRPr="005D636E">
        <w:rPr>
          <w:noProof/>
        </w:rPr>
        <w:t>každý člen statutárního orgánu této právnické osoby</w:t>
      </w:r>
      <w:r w:rsidR="00BB3E73">
        <w:rPr>
          <w:noProof/>
        </w:rPr>
        <w:t>,</w:t>
      </w:r>
    </w:p>
    <w:p w14:paraId="028E85FF" w14:textId="04DCDBF2" w:rsidR="003C5468" w:rsidRDefault="003C5468" w:rsidP="00454501">
      <w:pPr>
        <w:pStyle w:val="odsta"/>
        <w:rPr>
          <w:noProof/>
        </w:rPr>
      </w:pPr>
      <w:r w:rsidRPr="005D636E">
        <w:rPr>
          <w:noProof/>
        </w:rPr>
        <w:t>osoba zastupující tuto právnickou osobu v statutárním orgánu dodavatele</w:t>
      </w:r>
      <w:r w:rsidR="00BB3E73">
        <w:rPr>
          <w:noProof/>
        </w:rPr>
        <w:t xml:space="preserve"> a</w:t>
      </w:r>
    </w:p>
    <w:p w14:paraId="30B72948" w14:textId="0FFAD07B" w:rsidR="005D636E" w:rsidRPr="005D636E" w:rsidRDefault="005D636E" w:rsidP="00454501">
      <w:pPr>
        <w:pStyle w:val="odsta"/>
        <w:rPr>
          <w:noProof/>
        </w:rPr>
      </w:pPr>
      <w:r w:rsidRPr="005D636E">
        <w:rPr>
          <w:noProof/>
        </w:rPr>
        <w:t>vedoucí pobočky závodu.</w:t>
      </w:r>
    </w:p>
    <w:p w14:paraId="0105DD37" w14:textId="4E94AF67" w:rsidR="00994E88" w:rsidRDefault="00994E88" w:rsidP="00BB1744">
      <w:pPr>
        <w:pStyle w:val="11odst"/>
      </w:pPr>
      <w:r w:rsidRPr="00F77C65">
        <w:t>Doklady prokazující základní způsobilost podle § 74 ZZVZ musí prokazovat splnění požadovaného kritéria způsobilosti nejpozději v době 3 měsíců přede dnem zahájení zadávacího řízení</w:t>
      </w:r>
      <w:r w:rsidRPr="005D636E">
        <w:t>.</w:t>
      </w:r>
    </w:p>
    <w:p w14:paraId="7DB777FC" w14:textId="56F7F1D8" w:rsidR="005D636E" w:rsidRPr="005D636E" w:rsidRDefault="005D636E" w:rsidP="00BB1744">
      <w:pPr>
        <w:pStyle w:val="11odst"/>
      </w:pPr>
      <w:r w:rsidRPr="005D636E">
        <w:t>Zadavatel nemusí ve smyslu § 75 odst. 2 ZZVZ uplatnit důvod pro vyloučení účastníka zadávacího řízení, i když nesplnil podmínky základní způsobilosti, pokud</w:t>
      </w:r>
      <w:r w:rsidR="003C5468">
        <w:t>:</w:t>
      </w:r>
    </w:p>
    <w:p w14:paraId="028304AC" w14:textId="241CBF93" w:rsidR="005D636E" w:rsidRPr="005D636E" w:rsidRDefault="005D636E" w:rsidP="00203FB6">
      <w:pPr>
        <w:pStyle w:val="odsta"/>
        <w:numPr>
          <w:ilvl w:val="0"/>
          <w:numId w:val="11"/>
        </w:numPr>
        <w:rPr>
          <w:noProof/>
        </w:rPr>
      </w:pPr>
      <w:r w:rsidRPr="005D636E">
        <w:rPr>
          <w:noProof/>
        </w:rPr>
        <w:t>by vyloučení účastníka znemožnilo zadání veřejné zakázky v tomto zadávacím řízení a</w:t>
      </w:r>
    </w:p>
    <w:p w14:paraId="7756F35A" w14:textId="7DEE406B" w:rsidR="005D636E" w:rsidRPr="005D636E" w:rsidRDefault="005D636E" w:rsidP="00454501">
      <w:pPr>
        <w:pStyle w:val="odsta"/>
        <w:rPr>
          <w:noProof/>
        </w:rPr>
      </w:pPr>
      <w:r w:rsidRPr="005D636E">
        <w:rPr>
          <w:noProof/>
        </w:rPr>
        <w:t>naléhavý veřejný zájem, zejména veřejné zdraví nebo ochrana životního prostředí, vyžaduje plnění veřejné zakázky</w:t>
      </w:r>
      <w:r w:rsidR="003C5468">
        <w:rPr>
          <w:noProof/>
        </w:rPr>
        <w:t>.</w:t>
      </w:r>
    </w:p>
    <w:p w14:paraId="5DC2BEBA" w14:textId="77777777" w:rsidR="005D636E" w:rsidRPr="005D636E" w:rsidRDefault="005D636E" w:rsidP="00BB1744">
      <w:pPr>
        <w:pStyle w:val="11odst"/>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77777777" w:rsidR="005D636E" w:rsidRPr="005D636E" w:rsidRDefault="005D636E" w:rsidP="00BB1744">
      <w:pPr>
        <w:pStyle w:val="11odst"/>
      </w:pPr>
      <w:r w:rsidRPr="005D636E">
        <w:t>Pokud Zadavatel dospěje k 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BB1744">
      <w:pPr>
        <w:pStyle w:val="1lnek"/>
        <w:keepNext/>
        <w:keepLines/>
        <w:rPr>
          <w:rFonts w:eastAsia="Verdana"/>
          <w:noProof/>
        </w:rPr>
      </w:pPr>
      <w:bookmarkStart w:id="15" w:name="profesní"/>
      <w:r w:rsidRPr="005D636E">
        <w:rPr>
          <w:rFonts w:eastAsia="Verdana"/>
          <w:noProof/>
        </w:rPr>
        <w:t>Profesní způsobilost dle § 77 ZZVZ</w:t>
      </w:r>
    </w:p>
    <w:bookmarkEnd w:id="15"/>
    <w:p w14:paraId="5BBE876D" w14:textId="77777777" w:rsidR="005D636E" w:rsidRPr="005D636E" w:rsidRDefault="005D636E" w:rsidP="00BB1744">
      <w:pPr>
        <w:pStyle w:val="11odst"/>
      </w:pPr>
      <w:r w:rsidRPr="005D636E">
        <w:t xml:space="preserve">Zadavatel v </w:t>
      </w:r>
      <w:r w:rsidRPr="00867D36">
        <w:t>souladu</w:t>
      </w:r>
      <w:r w:rsidRPr="005D636E">
        <w:t xml:space="preserve"> s ustanovením § 73 ZZVZ požaduje prokázání profesní způsobilosti dle § 77 ZZVZ následujícím způsobem:</w:t>
      </w:r>
    </w:p>
    <w:p w14:paraId="375E3977" w14:textId="215CD12C" w:rsidR="005D636E" w:rsidRPr="00547602" w:rsidRDefault="005D636E" w:rsidP="00684123">
      <w:pPr>
        <w:pStyle w:val="111odst"/>
        <w:rPr>
          <w:noProof/>
        </w:rPr>
      </w:pPr>
      <w:r w:rsidRPr="00547602">
        <w:rPr>
          <w:noProof/>
        </w:rPr>
        <w:t>Dodavatel prokazuje splnění profesní způsobilosti</w:t>
      </w:r>
      <w:r w:rsidR="00994E88">
        <w:rPr>
          <w:noProof/>
        </w:rPr>
        <w:t xml:space="preserve"> dle § 77 odst. 1 ZZVZ</w:t>
      </w:r>
      <w:r w:rsidRPr="00547602">
        <w:rPr>
          <w:noProof/>
        </w:rPr>
        <w:t xml:space="preserve"> ve vztahu k České republice předložením výpisu z obchodního rejstříku nebo jiné obdobné evidence, pokud jiný právní předpis zápis do takové evidence vyžaduje.</w:t>
      </w:r>
    </w:p>
    <w:p w14:paraId="1FED150F" w14:textId="77777777" w:rsidR="00994E88" w:rsidRDefault="005D636E" w:rsidP="00BB1744">
      <w:pPr>
        <w:pStyle w:val="Odstbez"/>
        <w:rPr>
          <w:noProof/>
        </w:rPr>
      </w:pPr>
      <w:r w:rsidRPr="005D636E">
        <w:rPr>
          <w:noProof/>
        </w:rPr>
        <w:t xml:space="preserve">Dodavatel prokazuje splnění tohoto kritéria profesní způsobilosti předložením </w:t>
      </w:r>
      <w:r w:rsidRPr="005D636E">
        <w:rPr>
          <w:b/>
          <w:noProof/>
          <w:u w:val="single"/>
        </w:rPr>
        <w:t>výpisu z obchodního rejstříku či jiné obdobné evidence</w:t>
      </w:r>
      <w:r w:rsidRPr="005D636E">
        <w:rPr>
          <w:noProof/>
        </w:rPr>
        <w:t>.</w:t>
      </w:r>
    </w:p>
    <w:p w14:paraId="0FF1BE3C" w14:textId="76169109" w:rsidR="005D636E" w:rsidRPr="00A474C4" w:rsidRDefault="005D636E" w:rsidP="00684123">
      <w:pPr>
        <w:pStyle w:val="111odst"/>
        <w:rPr>
          <w:noProof/>
        </w:rPr>
      </w:pPr>
      <w:r w:rsidRPr="00A474C4">
        <w:rPr>
          <w:noProof/>
        </w:rPr>
        <w:t xml:space="preserve">Zadavatel požaduje, aby dodavatel předložil doklad o oprávnění podnikat v rozsahu </w:t>
      </w:r>
      <w:r w:rsidR="00F73EB3" w:rsidRPr="00A474C4">
        <w:rPr>
          <w:noProof/>
        </w:rPr>
        <w:t>specifikovaném Z</w:t>
      </w:r>
      <w:r w:rsidR="004319D8" w:rsidRPr="00A474C4">
        <w:rPr>
          <w:noProof/>
        </w:rPr>
        <w:t>adavatelem</w:t>
      </w:r>
      <w:r w:rsidRPr="00A474C4">
        <w:rPr>
          <w:noProof/>
        </w:rPr>
        <w:t xml:space="preserve">. </w:t>
      </w:r>
    </w:p>
    <w:p w14:paraId="481BCD27" w14:textId="675F972F" w:rsidR="005D636E" w:rsidRPr="00A474C4" w:rsidRDefault="005D636E" w:rsidP="00BB1744">
      <w:pPr>
        <w:pStyle w:val="Odstbez"/>
      </w:pPr>
      <w:r w:rsidRPr="00A474C4">
        <w:rPr>
          <w:noProof/>
        </w:rPr>
        <w:t>Dodavatel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w:t>
      </w:r>
      <w:r w:rsidR="00F73EB3" w:rsidRPr="00A474C4">
        <w:rPr>
          <w:noProof/>
        </w:rPr>
        <w:t> </w:t>
      </w:r>
      <w:r w:rsidRPr="00A474C4">
        <w:rPr>
          <w:noProof/>
        </w:rPr>
        <w:t>podnikání</w:t>
      </w:r>
      <w:r w:rsidR="00F73EB3" w:rsidRPr="00A474C4">
        <w:rPr>
          <w:noProof/>
        </w:rPr>
        <w:t>,</w:t>
      </w:r>
      <w:r w:rsidRPr="00A474C4">
        <w:rPr>
          <w:noProof/>
        </w:rPr>
        <w:t xml:space="preserve"> </w:t>
      </w:r>
      <w:r w:rsidR="004B22D8" w:rsidRPr="00A474C4">
        <w:rPr>
          <w:noProof/>
        </w:rPr>
        <w:t xml:space="preserve">alespoň v jednom z </w:t>
      </w:r>
      <w:r w:rsidRPr="00A474C4">
        <w:rPr>
          <w:noProof/>
        </w:rPr>
        <w:t>následujících obor</w:t>
      </w:r>
      <w:r w:rsidR="004B22D8" w:rsidRPr="00A474C4">
        <w:rPr>
          <w:noProof/>
        </w:rPr>
        <w:t>ů</w:t>
      </w:r>
      <w:r w:rsidRPr="00A474C4">
        <w:rPr>
          <w:noProof/>
        </w:rPr>
        <w:t xml:space="preserve">: </w:t>
      </w:r>
    </w:p>
    <w:p w14:paraId="6D9A2456" w14:textId="085DC7C6" w:rsidR="005D636E" w:rsidRPr="00A474C4" w:rsidRDefault="00476893" w:rsidP="00203FB6">
      <w:pPr>
        <w:pStyle w:val="odsta"/>
        <w:numPr>
          <w:ilvl w:val="0"/>
          <w:numId w:val="14"/>
        </w:numPr>
        <w:rPr>
          <w:noProof/>
        </w:rPr>
      </w:pPr>
      <w:r w:rsidRPr="004B22D8">
        <w:rPr>
          <w:noProof/>
        </w:rPr>
        <w:t>Výroba elektronických součástek, elektrických zařízení a výroba a opravy elektrických strojů, přístrojů a elektronických zařízení pracujících na malém napětí</w:t>
      </w:r>
      <w:r w:rsidR="00F73EB3" w:rsidRPr="00A474C4">
        <w:rPr>
          <w:noProof/>
        </w:rPr>
        <w:t>,</w:t>
      </w:r>
    </w:p>
    <w:p w14:paraId="35A6B070" w14:textId="77777777" w:rsidR="00732621" w:rsidRPr="00732621" w:rsidRDefault="00732621" w:rsidP="00203FB6">
      <w:pPr>
        <w:pStyle w:val="odsta"/>
        <w:numPr>
          <w:ilvl w:val="0"/>
          <w:numId w:val="14"/>
        </w:numPr>
        <w:rPr>
          <w:noProof/>
        </w:rPr>
      </w:pPr>
      <w:r w:rsidRPr="00732621">
        <w:rPr>
          <w:noProof/>
        </w:rPr>
        <w:t>Výroba, instalace, opravy elektrických strojů a přístrojů, elektronických a telekomunikačních zařízení</w:t>
      </w:r>
    </w:p>
    <w:p w14:paraId="4D980197" w14:textId="56CB96B9" w:rsidR="004B22D8" w:rsidRPr="00732621" w:rsidRDefault="00732621" w:rsidP="00732621">
      <w:pPr>
        <w:pStyle w:val="odsta"/>
        <w:rPr>
          <w:noProof/>
        </w:rPr>
      </w:pPr>
      <w:r w:rsidRPr="00732621">
        <w:rPr>
          <w:noProof/>
        </w:rPr>
        <w:t>Montáž, opravy, revize a zkoušky elektrických zařízení</w:t>
      </w:r>
    </w:p>
    <w:p w14:paraId="2D80CDE4" w14:textId="1BC76D68" w:rsidR="00F73EB3" w:rsidRPr="00A474C4" w:rsidRDefault="004B22D8" w:rsidP="00454501">
      <w:pPr>
        <w:pStyle w:val="odsta"/>
        <w:rPr>
          <w:noProof/>
        </w:rPr>
      </w:pPr>
      <w:r w:rsidRPr="004B22D8">
        <w:rPr>
          <w:noProof/>
        </w:rPr>
        <w:t>Projektování elektrických zařízení</w:t>
      </w:r>
      <w:r w:rsidR="00F73EB3" w:rsidRPr="00A474C4">
        <w:rPr>
          <w:noProof/>
        </w:rPr>
        <w:t>.</w:t>
      </w:r>
    </w:p>
    <w:p w14:paraId="54700E81" w14:textId="271E7D4C" w:rsidR="00F73EB3" w:rsidRPr="00A474C4" w:rsidRDefault="00F47F50" w:rsidP="00BB1744">
      <w:pPr>
        <w:pStyle w:val="Odstbez"/>
        <w:rPr>
          <w:noProof/>
        </w:rPr>
      </w:pPr>
      <w:r w:rsidRPr="00A474C4">
        <w:rPr>
          <w:noProof/>
        </w:rPr>
        <w:t>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w:t>
      </w:r>
    </w:p>
    <w:p w14:paraId="4D70E8E8" w14:textId="22157403" w:rsidR="005D636E" w:rsidRPr="005563BE" w:rsidRDefault="005D636E" w:rsidP="00BB1744">
      <w:pPr>
        <w:pStyle w:val="11odst"/>
      </w:pPr>
      <w:r w:rsidRPr="005563BE">
        <w:t>Doklady k prokázání profesní způsobilosti dodavatel nemusí předložit, pokud právní předpisy v zemi jeho sídla obdobnou profesní způsobilost nevyžadují.</w:t>
      </w:r>
    </w:p>
    <w:p w14:paraId="7FA3FB3F" w14:textId="1E39035E" w:rsidR="005D636E" w:rsidRDefault="005D636E" w:rsidP="00BB1744">
      <w:pPr>
        <w:pStyle w:val="1lnek"/>
        <w:keepNext/>
        <w:keepLines/>
        <w:rPr>
          <w:rFonts w:eastAsia="Verdana"/>
          <w:noProof/>
        </w:rPr>
      </w:pPr>
      <w:bookmarkStart w:id="16" w:name="ekonomická"/>
      <w:r w:rsidRPr="005D636E">
        <w:rPr>
          <w:rFonts w:eastAsia="Verdana"/>
          <w:noProof/>
        </w:rPr>
        <w:t>Ekonomická kvalifikace dle § 78 ZZVZ</w:t>
      </w:r>
    </w:p>
    <w:bookmarkEnd w:id="16"/>
    <w:p w14:paraId="541AC361" w14:textId="241E1374" w:rsidR="005D636E" w:rsidRPr="00547602" w:rsidRDefault="005D636E" w:rsidP="00BB1744">
      <w:pPr>
        <w:pStyle w:val="11odst"/>
      </w:pPr>
      <w:r w:rsidRPr="00547602">
        <w:t xml:space="preserve">Zadavatel požaduje, aby minimální obrat dodavatele dosahoval </w:t>
      </w:r>
      <w:r w:rsidR="00D35AD9">
        <w:t>za každé ze</w:t>
      </w:r>
      <w:r w:rsidRPr="00547602">
        <w:t xml:space="preserve"> 3 bezprostředně předcházejících úč</w:t>
      </w:r>
      <w:r w:rsidR="005563BE" w:rsidRPr="00547602">
        <w:t xml:space="preserve">etních období minimální úrovně </w:t>
      </w:r>
      <w:r w:rsidR="00392F20">
        <w:t>6</w:t>
      </w:r>
      <w:r w:rsidR="00A4578F" w:rsidRPr="00DD2FF3">
        <w:t>0</w:t>
      </w:r>
      <w:r w:rsidR="00DD2FF3">
        <w:t>.</w:t>
      </w:r>
      <w:r w:rsidR="00AC4D8E" w:rsidRPr="00DD2FF3">
        <w:t>000</w:t>
      </w:r>
      <w:r w:rsidR="00DD2FF3">
        <w:t>.</w:t>
      </w:r>
      <w:r w:rsidR="00AC4D8E" w:rsidRPr="00DD2FF3">
        <w:t>000</w:t>
      </w:r>
      <w:r w:rsidR="00F47F50">
        <w:t xml:space="preserve"> </w:t>
      </w:r>
      <w:r w:rsidR="005563BE" w:rsidRPr="00547602">
        <w:t>Kč.</w:t>
      </w:r>
    </w:p>
    <w:p w14:paraId="21C64B63" w14:textId="77777777" w:rsidR="005D636E" w:rsidRPr="00547602" w:rsidRDefault="005D636E" w:rsidP="00BB1744">
      <w:pPr>
        <w:pStyle w:val="11odst"/>
      </w:pPr>
      <w:r w:rsidRPr="00547602">
        <w:t>Jestliže dodavatel vznikl později, postačí, předloží-li údaj o svém obratu v požadované výši za všechna účetní období od svého vzniku.</w:t>
      </w:r>
    </w:p>
    <w:p w14:paraId="658F1B6E" w14:textId="77777777" w:rsidR="00E016CE" w:rsidRPr="00BB1744" w:rsidRDefault="005D636E" w:rsidP="00BB1744">
      <w:pPr>
        <w:pStyle w:val="11odst"/>
        <w:rPr>
          <w:iCs/>
        </w:rPr>
      </w:pPr>
      <w:r w:rsidRPr="00BB1744">
        <w:rPr>
          <w:iCs/>
        </w:rPr>
        <w:t xml:space="preserve">Dodavatel prokazuje splnění tohoto kritéria ekonomické kvalifikace předložením </w:t>
      </w:r>
      <w:r w:rsidRPr="00BB1744">
        <w:rPr>
          <w:b/>
          <w:iCs/>
          <w:u w:val="single"/>
        </w:rPr>
        <w:t>výkazu zisku a ztrát dodavatele nebo obdobného dokladu podle právního řádu země sídla dodavatele</w:t>
      </w:r>
      <w:r w:rsidRPr="00BB1744">
        <w:rPr>
          <w:iCs/>
        </w:rPr>
        <w:t xml:space="preserve">. </w:t>
      </w:r>
    </w:p>
    <w:p w14:paraId="538E8F5E" w14:textId="28EEEC7B" w:rsidR="00D35AD9" w:rsidRPr="00547602" w:rsidRDefault="00D35AD9" w:rsidP="00BB1744">
      <w:pPr>
        <w:pStyle w:val="11odst"/>
      </w:pPr>
      <w:r w:rsidRPr="00547602">
        <w:t xml:space="preserve">V případě, že dodavatel prokazuje ekonomickou kvalifikaci podle § 78 </w:t>
      </w:r>
      <w:r>
        <w:t xml:space="preserve">ZZVZ </w:t>
      </w:r>
      <w:r w:rsidRPr="00547602">
        <w:t>prostřednictvím jiné osoby</w:t>
      </w:r>
      <w:r>
        <w:t xml:space="preserve"> ve smyslu § 83 ZZVZ, požaduje Z</w:t>
      </w:r>
      <w:r w:rsidRPr="00547602">
        <w:t xml:space="preserve">adavatel, aby dodavatel a jiná osoba nesli </w:t>
      </w:r>
      <w:r w:rsidRPr="00547602">
        <w:rPr>
          <w:u w:val="single"/>
        </w:rPr>
        <w:t>společnou a nerozdílnou odpovědnost</w:t>
      </w:r>
      <w:r w:rsidRPr="00547602">
        <w:t xml:space="preserve"> za plnění veřejné zakázky. V takovém případě dodavatel v nabídce doloží doklad o příslušném závazku, tj. společné a nerozdílné odpovědnosti za plnění veřejné zakázky.</w:t>
      </w:r>
    </w:p>
    <w:p w14:paraId="1667A8C8" w14:textId="707CF95A" w:rsidR="005D636E" w:rsidRDefault="005D636E" w:rsidP="00BB1744">
      <w:pPr>
        <w:pStyle w:val="1lnek"/>
        <w:keepNext/>
        <w:keepLines/>
        <w:rPr>
          <w:rFonts w:eastAsia="Verdana"/>
          <w:noProof/>
        </w:rPr>
      </w:pPr>
      <w:r w:rsidRPr="005D636E">
        <w:rPr>
          <w:rFonts w:eastAsia="Verdana"/>
          <w:noProof/>
        </w:rPr>
        <w:t>Technická kvalifikace dle § 79 ZZVZ</w:t>
      </w:r>
    </w:p>
    <w:p w14:paraId="57C0C8C6" w14:textId="725190DC" w:rsidR="009D7442" w:rsidRPr="00547602" w:rsidRDefault="009D7442" w:rsidP="00BB1744">
      <w:pPr>
        <w:pStyle w:val="11odst"/>
      </w:pPr>
      <w:r w:rsidRPr="00E55BCF">
        <w:t>Seznam významných zakázek</w:t>
      </w:r>
    </w:p>
    <w:p w14:paraId="3F01156B" w14:textId="3B89FCDD" w:rsidR="009D7442" w:rsidRPr="00A474C4" w:rsidRDefault="009D7442" w:rsidP="00684123">
      <w:pPr>
        <w:pStyle w:val="111odst"/>
      </w:pPr>
      <w:r w:rsidRPr="00A474C4">
        <w:t>K prokázání kritéria technické kvalifikace požaduje Zadavatel doložení Seznamu významných dodávek</w:t>
      </w:r>
      <w:r w:rsidR="00FF6D02" w:rsidRPr="00A474C4">
        <w:t xml:space="preserve"> poskytnutých za </w:t>
      </w:r>
      <w:r w:rsidR="00FF6D02" w:rsidRPr="003B74B0">
        <w:t>poslední</w:t>
      </w:r>
      <w:r w:rsidRPr="003B74B0">
        <w:t xml:space="preserve"> </w:t>
      </w:r>
      <w:bookmarkStart w:id="17" w:name="technická"/>
      <w:sdt>
        <w:sdtPr>
          <w:id w:val="1077169809"/>
          <w:placeholder>
            <w:docPart w:val="DefaultPlaceholder_1082065158"/>
          </w:placeholder>
        </w:sdtPr>
        <w:sdtEndPr/>
        <w:sdtContent>
          <w:r w:rsidR="00A35041" w:rsidRPr="003B74B0">
            <w:rPr>
              <w:i/>
            </w:rPr>
            <w:t>3</w:t>
          </w:r>
        </w:sdtContent>
      </w:sdt>
      <w:bookmarkEnd w:id="17"/>
      <w:r w:rsidRPr="003B74B0">
        <w:t xml:space="preserve"> roky před zahájením</w:t>
      </w:r>
      <w:r w:rsidRPr="00A474C4">
        <w:t xml:space="preserve"> zadávacího řízení.</w:t>
      </w:r>
    </w:p>
    <w:p w14:paraId="279F789F" w14:textId="79549FBF" w:rsidR="009D7442" w:rsidRPr="00E55BCF" w:rsidRDefault="009D7442" w:rsidP="00DD2FF3">
      <w:pPr>
        <w:pStyle w:val="Odstbez"/>
        <w:keepNext/>
        <w:ind w:left="851"/>
      </w:pPr>
      <w:r w:rsidRPr="00E55BCF">
        <w:t xml:space="preserve">Ze seznamu </w:t>
      </w:r>
      <w:r>
        <w:t>významných zakázek</w:t>
      </w:r>
      <w:r w:rsidRPr="00E55BCF">
        <w:t xml:space="preserve"> musí vyplývat alespoň následující údaje: </w:t>
      </w:r>
    </w:p>
    <w:p w14:paraId="2BE341EE" w14:textId="0479D436" w:rsidR="009D7442" w:rsidRDefault="009D7442" w:rsidP="00203FB6">
      <w:pPr>
        <w:pStyle w:val="odsta"/>
        <w:numPr>
          <w:ilvl w:val="0"/>
          <w:numId w:val="15"/>
        </w:numPr>
        <w:ind w:left="1843"/>
      </w:pPr>
      <w:r w:rsidRPr="00E55BCF">
        <w:t xml:space="preserve">název objednatele, </w:t>
      </w:r>
    </w:p>
    <w:p w14:paraId="48651CF4" w14:textId="50CEDFA7" w:rsidR="009D7442" w:rsidRPr="00E55BCF" w:rsidRDefault="009D7442" w:rsidP="00B454C5">
      <w:pPr>
        <w:pStyle w:val="odsta"/>
        <w:ind w:left="1843"/>
      </w:pPr>
      <w:r w:rsidRPr="00E55BCF">
        <w:t xml:space="preserve">předmět </w:t>
      </w:r>
      <w:r>
        <w:t>plnění významné zakázky</w:t>
      </w:r>
      <w:r w:rsidRPr="00E55BCF">
        <w:t xml:space="preserve">, </w:t>
      </w:r>
    </w:p>
    <w:p w14:paraId="6A14A025" w14:textId="2B66E0D0" w:rsidR="009D7442" w:rsidRPr="00E55BCF" w:rsidRDefault="009D7442" w:rsidP="00B454C5">
      <w:pPr>
        <w:pStyle w:val="odsta"/>
        <w:ind w:left="1843"/>
      </w:pPr>
      <w:r w:rsidRPr="009E39D4">
        <w:t xml:space="preserve">doba </w:t>
      </w:r>
      <w:r w:rsidRPr="00E55BCF">
        <w:t xml:space="preserve">realizace </w:t>
      </w:r>
      <w:r>
        <w:t>významné zakázky</w:t>
      </w:r>
      <w:r w:rsidRPr="00E55BCF">
        <w:t xml:space="preserve">, </w:t>
      </w:r>
    </w:p>
    <w:p w14:paraId="34508DAC" w14:textId="24CB488E" w:rsidR="009D7442" w:rsidRPr="00E55BCF" w:rsidRDefault="009D7442" w:rsidP="00B454C5">
      <w:pPr>
        <w:pStyle w:val="odsta"/>
        <w:ind w:left="1843"/>
      </w:pPr>
      <w:r w:rsidRPr="00E55BCF">
        <w:t xml:space="preserve">finanční objem </w:t>
      </w:r>
      <w:r>
        <w:t>významné zakázky</w:t>
      </w:r>
      <w:r w:rsidRPr="00E55BCF">
        <w:t xml:space="preserve">, je-li dále požadován, </w:t>
      </w:r>
    </w:p>
    <w:p w14:paraId="1157DE59" w14:textId="25AB43E2" w:rsidR="009D7442" w:rsidRDefault="009D7442" w:rsidP="00B454C5">
      <w:pPr>
        <w:pStyle w:val="odsta"/>
        <w:ind w:left="1843"/>
      </w:pPr>
      <w:r w:rsidRPr="00E55BCF">
        <w:t xml:space="preserve">kontaktní osoba objednatele, u které bude možné realizaci </w:t>
      </w:r>
      <w:r>
        <w:t>významné zakázky</w:t>
      </w:r>
      <w:r w:rsidRPr="00E55BCF">
        <w:t xml:space="preserve"> ověřit, vč. </w:t>
      </w:r>
      <w:r w:rsidRPr="009E39D4">
        <w:t>kontaktního e-mailu a telefonu.</w:t>
      </w:r>
    </w:p>
    <w:p w14:paraId="72F9AE28" w14:textId="3BD22592" w:rsidR="009D7442" w:rsidRDefault="004E10A5" w:rsidP="00DD2FF3">
      <w:pPr>
        <w:pStyle w:val="Odstbez"/>
        <w:ind w:left="851"/>
      </w:pPr>
      <w:r>
        <w:t xml:space="preserve">Za účelem zpracování seznamu významných zakázek je dodavatel oprávněn využít přílohu </w:t>
      </w:r>
      <w:r w:rsidR="00AD17C0">
        <w:fldChar w:fldCharType="begin"/>
      </w:r>
      <w:r w:rsidR="00AD17C0">
        <w:instrText xml:space="preserve"> REF _Ref61562063 \r \h </w:instrText>
      </w:r>
      <w:r w:rsidR="00AD17C0">
        <w:fldChar w:fldCharType="separate"/>
      </w:r>
      <w:r w:rsidR="009D5A1C">
        <w:t>č. 3</w:t>
      </w:r>
      <w:r w:rsidR="00AD17C0">
        <w:fldChar w:fldCharType="end"/>
      </w:r>
      <w:r w:rsidR="00AD17C0">
        <w:t xml:space="preserve"> </w:t>
      </w:r>
      <w:r w:rsidRPr="009E39D4">
        <w:t>této Zadávací dokumentace</w:t>
      </w:r>
      <w:r w:rsidR="009D7442">
        <w:t>.</w:t>
      </w:r>
    </w:p>
    <w:p w14:paraId="2F0F4FCF" w14:textId="41763102" w:rsidR="009D7442" w:rsidRPr="00AC4D8E" w:rsidRDefault="009D7442" w:rsidP="00684123">
      <w:pPr>
        <w:pStyle w:val="111odst"/>
        <w:rPr>
          <w:rFonts w:eastAsia="Verdana" w:cs="Times New Roman"/>
          <w:szCs w:val="18"/>
        </w:rPr>
      </w:pPr>
      <w:r w:rsidRPr="00E55BCF">
        <w:t>Ze seznamu významných zakázek musí vyplývat, že dodavatel v</w:t>
      </w:r>
      <w:r>
        <w:rPr>
          <w:rFonts w:eastAsia="Verdana" w:cs="Times New Roman"/>
          <w:szCs w:val="18"/>
        </w:rPr>
        <w:t xml:space="preserve"> uvedeném </w:t>
      </w:r>
      <w:r w:rsidRPr="00AC4D8E">
        <w:rPr>
          <w:rFonts w:eastAsia="Verdana" w:cs="Times New Roman"/>
          <w:szCs w:val="18"/>
        </w:rPr>
        <w:t>období realizoval minimálně:</w:t>
      </w:r>
    </w:p>
    <w:p w14:paraId="79757E41" w14:textId="7CCB7522" w:rsidR="009D7442" w:rsidRPr="00AC4D8E" w:rsidRDefault="00AC4D8E" w:rsidP="00203FB6">
      <w:pPr>
        <w:pStyle w:val="odsta"/>
        <w:numPr>
          <w:ilvl w:val="0"/>
          <w:numId w:val="16"/>
        </w:numPr>
        <w:ind w:left="1843"/>
      </w:pPr>
      <w:r w:rsidRPr="003B74B0">
        <w:t>3</w:t>
      </w:r>
      <w:r w:rsidR="009D7442" w:rsidRPr="00AC4D8E">
        <w:t xml:space="preserve"> významné zakázky, jejichž předmětem byl</w:t>
      </w:r>
      <w:r w:rsidRPr="00AC4D8E">
        <w:t>a dodávka a instalace elektronického zobrazovacího zařízení</w:t>
      </w:r>
      <w:r w:rsidR="009D7442" w:rsidRPr="00AC4D8E">
        <w:t xml:space="preserve"> v</w:t>
      </w:r>
      <w:r w:rsidRPr="00AC4D8E">
        <w:t xml:space="preserve"> souhrnném </w:t>
      </w:r>
      <w:r w:rsidR="009D7442" w:rsidRPr="00AC4D8E">
        <w:t xml:space="preserve">objemu min. </w:t>
      </w:r>
      <w:r w:rsidR="003528B3">
        <w:t>20</w:t>
      </w:r>
      <w:r w:rsidR="00E90850">
        <w:t>.</w:t>
      </w:r>
      <w:r w:rsidRPr="003B74B0">
        <w:t>000</w:t>
      </w:r>
      <w:r w:rsidR="00E90850">
        <w:t>.</w:t>
      </w:r>
      <w:r w:rsidRPr="003B74B0">
        <w:t>000</w:t>
      </w:r>
      <w:r w:rsidR="009D7442" w:rsidRPr="00AC4D8E">
        <w:t xml:space="preserve"> Kč bez DPH za </w:t>
      </w:r>
      <w:r w:rsidRPr="00AC4D8E">
        <w:t>všechny</w:t>
      </w:r>
      <w:r w:rsidR="009D7442" w:rsidRPr="00AC4D8E">
        <w:t xml:space="preserve"> významn</w:t>
      </w:r>
      <w:r w:rsidRPr="00AC4D8E">
        <w:t>é</w:t>
      </w:r>
      <w:r w:rsidR="009D7442" w:rsidRPr="00AC4D8E">
        <w:t xml:space="preserve"> </w:t>
      </w:r>
      <w:r w:rsidR="00FF6D02" w:rsidRPr="00AC4D8E">
        <w:t>zakázk</w:t>
      </w:r>
      <w:r w:rsidRPr="00AC4D8E">
        <w:t>y</w:t>
      </w:r>
      <w:r w:rsidR="009D7442" w:rsidRPr="003B74B0">
        <w:t xml:space="preserve">, </w:t>
      </w:r>
      <w:r w:rsidRPr="003B74B0">
        <w:t xml:space="preserve">přičemž </w:t>
      </w:r>
      <w:r w:rsidR="00583CD7">
        <w:t>alespoň v hodnotě 4</w:t>
      </w:r>
      <w:r w:rsidR="00E90850">
        <w:t>.</w:t>
      </w:r>
      <w:r w:rsidR="00583CD7">
        <w:t>000</w:t>
      </w:r>
      <w:r w:rsidR="00E90850">
        <w:t>.</w:t>
      </w:r>
      <w:r w:rsidR="00583CD7">
        <w:t>000 Kč bez DPH se jednalo</w:t>
      </w:r>
      <w:r w:rsidR="007C65EA" w:rsidRPr="003B74B0">
        <w:t xml:space="preserve"> o dodávku a instalaci do exteriéru (otevřeném venkovním prostředí)</w:t>
      </w:r>
      <w:r w:rsidRPr="003B74B0">
        <w:t>.</w:t>
      </w:r>
    </w:p>
    <w:p w14:paraId="77467998" w14:textId="42318A01" w:rsidR="00E50216" w:rsidRDefault="009D7442" w:rsidP="00BB1744">
      <w:pPr>
        <w:pStyle w:val="Odstbez"/>
      </w:pPr>
      <w:r w:rsidRPr="00F35962">
        <w:t xml:space="preserve">Doba </w:t>
      </w:r>
      <w:r w:rsidRPr="00E55BCF">
        <w:rPr>
          <w:i/>
        </w:rPr>
        <w:t xml:space="preserve">„za </w:t>
      </w:r>
      <w:r w:rsidRPr="003B74B0">
        <w:rPr>
          <w:i/>
        </w:rPr>
        <w:t xml:space="preserve">poslední </w:t>
      </w:r>
      <w:r w:rsidR="000B2764" w:rsidRPr="003B74B0">
        <w:rPr>
          <w:i/>
        </w:rPr>
        <w:fldChar w:fldCharType="begin"/>
      </w:r>
      <w:r w:rsidR="000B2764" w:rsidRPr="003B74B0">
        <w:rPr>
          <w:i/>
        </w:rPr>
        <w:instrText xml:space="preserve"> REF dodávky \h </w:instrText>
      </w:r>
      <w:r w:rsidR="003B74B0" w:rsidRPr="009F6567">
        <w:rPr>
          <w:i/>
        </w:rPr>
        <w:instrText xml:space="preserve"> \* MERGEFORMAT </w:instrText>
      </w:r>
      <w:r w:rsidR="000B2764" w:rsidRPr="003B74B0">
        <w:rPr>
          <w:i/>
        </w:rPr>
      </w:r>
      <w:r w:rsidR="000B2764" w:rsidRPr="003B74B0">
        <w:rPr>
          <w:i/>
        </w:rPr>
        <w:fldChar w:fldCharType="end"/>
      </w:r>
      <w:r w:rsidR="000B2764" w:rsidRPr="003B74B0">
        <w:rPr>
          <w:i/>
        </w:rPr>
        <w:fldChar w:fldCharType="begin"/>
      </w:r>
      <w:r w:rsidR="000B2764" w:rsidRPr="003B74B0">
        <w:rPr>
          <w:i/>
        </w:rPr>
        <w:instrText xml:space="preserve"> REF dodávky \h </w:instrText>
      </w:r>
      <w:r w:rsidR="003B74B0" w:rsidRPr="009F6567">
        <w:rPr>
          <w:i/>
        </w:rPr>
        <w:instrText xml:space="preserve"> \* MERGEFORMAT </w:instrText>
      </w:r>
      <w:r w:rsidR="000B2764" w:rsidRPr="003B74B0">
        <w:rPr>
          <w:i/>
        </w:rPr>
      </w:r>
      <w:r w:rsidR="000B2764" w:rsidRPr="003B74B0">
        <w:rPr>
          <w:i/>
        </w:rPr>
        <w:fldChar w:fldCharType="end"/>
      </w:r>
      <w:r w:rsidR="00295F74">
        <w:rPr>
          <w:i/>
        </w:rPr>
        <w:t xml:space="preserve">3 </w:t>
      </w:r>
      <w:r w:rsidRPr="003B74B0">
        <w:rPr>
          <w:i/>
        </w:rPr>
        <w:t>roky před zahájením zadávacího řízení“</w:t>
      </w:r>
      <w:r w:rsidRPr="003B74B0">
        <w:t xml:space="preserve"> se pro účely tohoto zadávacího řízení považuje za splněnou, pokud významná zakázka byla v průběhu této doby dokončena alespoň v rozsahu odpovídajícímu požadavkům Zadavatele uvedeným výše. Významná zakázka může být uznána výhradně tehdy, pokud subjekt dokládající poskytnutí příslušné významné zakázky v jejím rámci realizoval činnosti relevantní z hlediska požadavků uplatněných Zadavatelem, přičemž tyto relevantní činnosti nebyly realizovány (ukončeny) dříve, než v posledních </w:t>
      </w:r>
      <w:r w:rsidR="00295F74">
        <w:t xml:space="preserve">3 </w:t>
      </w:r>
      <w:r w:rsidRPr="003B74B0">
        <w:t>letech před zahájením zadávacího řízení veřejné zakázky. Doba „</w:t>
      </w:r>
      <w:r w:rsidRPr="003B74B0">
        <w:rPr>
          <w:i/>
        </w:rPr>
        <w:t xml:space="preserve">za poslední </w:t>
      </w:r>
      <w:r w:rsidR="00295F74">
        <w:rPr>
          <w:i/>
        </w:rPr>
        <w:t>3</w:t>
      </w:r>
      <w:r w:rsidRPr="003B74B0">
        <w:rPr>
          <w:i/>
        </w:rPr>
        <w:t xml:space="preserve"> roky před zahájením zadávacího řízení“</w:t>
      </w:r>
      <w:r w:rsidRPr="003B74B0">
        <w:t xml:space="preserve"> se považuje za splněnou i v případě, že se jedná o významné</w:t>
      </w:r>
      <w:r w:rsidRPr="00F35962">
        <w:t xml:space="preserve"> zakázky, které probíhaly i po zahájení zadávacího řízení, nebo pokud stále probíhají, za předpokladu splnění výše uvedených parametrů ke dni konce lhůty pro prokázání kvalifikace (tj. řádné dokončení příslušné části významné zakázky, která naplňuje po</w:t>
      </w:r>
      <w:r>
        <w:t>žadavky Z</w:t>
      </w:r>
      <w:r w:rsidRPr="00F35962">
        <w:t xml:space="preserve">adavatele na </w:t>
      </w:r>
      <w:r>
        <w:t>významné zakázky</w:t>
      </w:r>
      <w:r w:rsidRPr="00F35962">
        <w:t xml:space="preserve">). Z předložených údajů a dokladů vztahujících se k příslušné </w:t>
      </w:r>
      <w:r>
        <w:t>významné</w:t>
      </w:r>
      <w:r w:rsidRPr="00F35962">
        <w:t xml:space="preserve"> zakázce musí být zcela jednoznačně zřejmé, jaké činnosti, v jakém rozsahu a v jakém časovém období příslušný subjekt při plnění příslušné zakázky realiz</w:t>
      </w:r>
      <w:r>
        <w:t>oval.</w:t>
      </w:r>
    </w:p>
    <w:p w14:paraId="3570582B" w14:textId="616EE862" w:rsidR="005D636E" w:rsidRPr="005D636E" w:rsidRDefault="005D636E" w:rsidP="00BB1744">
      <w:pPr>
        <w:pStyle w:val="1lnek"/>
        <w:keepNext/>
        <w:keepLines/>
        <w:rPr>
          <w:rFonts w:eastAsia="Verdana"/>
          <w:noProof/>
        </w:rPr>
      </w:pPr>
      <w:r w:rsidRPr="005D636E">
        <w:rPr>
          <w:rFonts w:eastAsia="Verdana"/>
          <w:noProof/>
        </w:rPr>
        <w:t>Jiná kritéria kvalifikace dle § 167 odst. 1 ZZVZ</w:t>
      </w:r>
    </w:p>
    <w:p w14:paraId="31F3372C" w14:textId="2104C7A5" w:rsidR="005D636E" w:rsidRDefault="00F72DDD" w:rsidP="0004244D">
      <w:pPr>
        <w:widowControl w:val="0"/>
        <w:spacing w:after="0"/>
        <w:ind w:left="709"/>
        <w:rPr>
          <w:rFonts w:eastAsia="Verdana" w:cs="Times New Roman"/>
          <w:bCs/>
          <w:szCs w:val="23"/>
        </w:rPr>
      </w:pPr>
      <w:r>
        <w:rPr>
          <w:rFonts w:eastAsia="Verdana" w:cs="Times New Roman"/>
          <w:bCs/>
          <w:szCs w:val="23"/>
        </w:rPr>
        <w:t>Zadavatel nepožaduje jiná kritéria kvalifikace ve smyslu § 167 odst. 1 ZZVZ.</w:t>
      </w:r>
    </w:p>
    <w:p w14:paraId="5A986CBF" w14:textId="535DC0CB" w:rsidR="005D636E" w:rsidRDefault="005D636E" w:rsidP="00BB1744">
      <w:pPr>
        <w:pStyle w:val="1lnek"/>
        <w:keepNext/>
        <w:keepLines/>
      </w:pPr>
      <w:bookmarkStart w:id="18" w:name="_Ref90367904"/>
      <w:r w:rsidRPr="005D636E">
        <w:t>Požadavky Zadavatele na způsob zpracování nabídkové ceny:</w:t>
      </w:r>
      <w:bookmarkEnd w:id="18"/>
    </w:p>
    <w:p w14:paraId="55901031" w14:textId="303586D9" w:rsidR="00367182" w:rsidRPr="00A403B5" w:rsidRDefault="00367182" w:rsidP="00BB1744">
      <w:pPr>
        <w:pStyle w:val="11odst"/>
      </w:pPr>
      <w:bookmarkStart w:id="19" w:name="_Ref54931804"/>
      <w:r w:rsidRPr="00476229">
        <w:t xml:space="preserve">Zadavatel požaduje, aby účastník </w:t>
      </w:r>
      <w:r w:rsidRPr="00BC7AFF">
        <w:t xml:space="preserve">uvedl </w:t>
      </w:r>
      <w:r>
        <w:t xml:space="preserve">nabídkovou </w:t>
      </w:r>
      <w:r w:rsidRPr="00BC7AFF">
        <w:t>cenu</w:t>
      </w:r>
      <w:r>
        <w:t xml:space="preserve"> za</w:t>
      </w:r>
      <w:r w:rsidRPr="00BC7AFF">
        <w:t xml:space="preserve"> plnění předmětu</w:t>
      </w:r>
      <w:r w:rsidRPr="00476229">
        <w:t xml:space="preserve"> této veřejné zakázky, v české měně (Koruna česká), v členění</w:t>
      </w:r>
      <w:r>
        <w:t xml:space="preserve"> </w:t>
      </w:r>
      <w:r w:rsidRPr="00A403B5">
        <w:t>bez daně z přidané hodnoty (DPH), samostatně příslušná výše DPH a včetně DPH.</w:t>
      </w:r>
    </w:p>
    <w:p w14:paraId="12CA0DDB" w14:textId="1D2CED70" w:rsidR="00367182" w:rsidRPr="00E90850" w:rsidRDefault="00367182" w:rsidP="00586506">
      <w:pPr>
        <w:pStyle w:val="11odst"/>
      </w:pPr>
      <w:r>
        <w:t xml:space="preserve">Za účelem výpočtu nabídkové ceny v Kč bez DPH vyplní </w:t>
      </w:r>
      <w:r w:rsidRPr="00E90850">
        <w:t xml:space="preserve">účastník </w:t>
      </w:r>
      <w:r w:rsidRPr="00E90850">
        <w:rPr>
          <w:b/>
        </w:rPr>
        <w:t xml:space="preserve">přílohu </w:t>
      </w:r>
      <w:r w:rsidR="00E90850" w:rsidRPr="00E90850">
        <w:rPr>
          <w:b/>
        </w:rPr>
        <w:fldChar w:fldCharType="begin"/>
      </w:r>
      <w:r w:rsidR="00E90850" w:rsidRPr="00E90850">
        <w:rPr>
          <w:b/>
        </w:rPr>
        <w:instrText xml:space="preserve"> REF _Ref61562156 \r \h </w:instrText>
      </w:r>
      <w:r w:rsidR="00E90850">
        <w:rPr>
          <w:b/>
        </w:rPr>
        <w:instrText xml:space="preserve"> \* MERGEFORMAT </w:instrText>
      </w:r>
      <w:r w:rsidR="00E90850" w:rsidRPr="00E90850">
        <w:rPr>
          <w:b/>
        </w:rPr>
      </w:r>
      <w:r w:rsidR="00E90850" w:rsidRPr="00E90850">
        <w:rPr>
          <w:b/>
        </w:rPr>
        <w:fldChar w:fldCharType="separate"/>
      </w:r>
      <w:r w:rsidR="009D5A1C">
        <w:rPr>
          <w:b/>
        </w:rPr>
        <w:t>č. 4</w:t>
      </w:r>
      <w:r w:rsidR="00E90850" w:rsidRPr="00E90850">
        <w:rPr>
          <w:b/>
        </w:rPr>
        <w:fldChar w:fldCharType="end"/>
      </w:r>
      <w:r w:rsidR="00E90850">
        <w:rPr>
          <w:b/>
        </w:rPr>
        <w:t xml:space="preserve"> </w:t>
      </w:r>
      <w:r w:rsidR="00AD17C0" w:rsidRPr="00E90850">
        <w:t xml:space="preserve">této </w:t>
      </w:r>
      <w:r w:rsidRPr="00E90850">
        <w:t>Zadávací dokumentace. Za správnost provedení výpočtu nabídkové ceny odpovídá účastník.</w:t>
      </w:r>
    </w:p>
    <w:p w14:paraId="6C824D2B" w14:textId="2EEE461B" w:rsidR="00367182" w:rsidRPr="00E90850" w:rsidRDefault="00367182" w:rsidP="00586506">
      <w:pPr>
        <w:pStyle w:val="11odst"/>
      </w:pPr>
      <w:r w:rsidRPr="00E90850">
        <w:t>Zadavatel požaduje, aby účastník uvedl také dílčí ceny za části předmětu veřejné zakázky</w:t>
      </w:r>
      <w:r w:rsidR="00BF6E01" w:rsidRPr="00E90850">
        <w:t xml:space="preserve"> (jednotlivé položky)</w:t>
      </w:r>
      <w:r w:rsidRPr="00E90850">
        <w:t xml:space="preserve"> v souladu s </w:t>
      </w:r>
      <w:r w:rsidRPr="00E90850">
        <w:rPr>
          <w:b/>
        </w:rPr>
        <w:t>příloh</w:t>
      </w:r>
      <w:r w:rsidR="00BF6E01" w:rsidRPr="00E90850">
        <w:rPr>
          <w:b/>
        </w:rPr>
        <w:t>o</w:t>
      </w:r>
      <w:r w:rsidRPr="00E90850">
        <w:rPr>
          <w:b/>
        </w:rPr>
        <w:t>u</w:t>
      </w:r>
      <w:r w:rsidR="00E90850" w:rsidRPr="00E90850">
        <w:rPr>
          <w:b/>
        </w:rPr>
        <w:t xml:space="preserve"> </w:t>
      </w:r>
      <w:r w:rsidR="00E90850" w:rsidRPr="00E90850">
        <w:rPr>
          <w:b/>
        </w:rPr>
        <w:fldChar w:fldCharType="begin"/>
      </w:r>
      <w:r w:rsidR="00E90850" w:rsidRPr="00E90850">
        <w:rPr>
          <w:b/>
        </w:rPr>
        <w:instrText xml:space="preserve"> REF _Ref61562156 \r \h </w:instrText>
      </w:r>
      <w:r w:rsidR="00E90850">
        <w:rPr>
          <w:b/>
        </w:rPr>
        <w:instrText xml:space="preserve"> \* MERGEFORMAT </w:instrText>
      </w:r>
      <w:r w:rsidR="00E90850" w:rsidRPr="00E90850">
        <w:rPr>
          <w:b/>
        </w:rPr>
      </w:r>
      <w:r w:rsidR="00E90850" w:rsidRPr="00E90850">
        <w:rPr>
          <w:b/>
        </w:rPr>
        <w:fldChar w:fldCharType="separate"/>
      </w:r>
      <w:r w:rsidR="009D5A1C">
        <w:rPr>
          <w:b/>
        </w:rPr>
        <w:t>č. 4</w:t>
      </w:r>
      <w:r w:rsidR="00E90850" w:rsidRPr="00E90850">
        <w:rPr>
          <w:b/>
        </w:rPr>
        <w:fldChar w:fldCharType="end"/>
      </w:r>
      <w:r w:rsidR="00AD17C0" w:rsidRPr="00E90850">
        <w:t xml:space="preserve"> </w:t>
      </w:r>
      <w:r w:rsidRPr="00E90850">
        <w:t>této Zadávací dokumentace.</w:t>
      </w:r>
      <w:bookmarkEnd w:id="19"/>
    </w:p>
    <w:p w14:paraId="5DD756D1" w14:textId="73B5F513" w:rsidR="00367182" w:rsidRDefault="00367182" w:rsidP="00586506">
      <w:pPr>
        <w:pStyle w:val="11odst"/>
      </w:pPr>
      <w:r w:rsidRPr="00E90850">
        <w:t>Účastník je povinen vyplnit všechna požadovaná pole v </w:t>
      </w:r>
      <w:r w:rsidR="00BF6E01" w:rsidRPr="00E90850">
        <w:rPr>
          <w:b/>
        </w:rPr>
        <w:t>příloze</w:t>
      </w:r>
      <w:r w:rsidR="00E90850" w:rsidRPr="00E90850">
        <w:rPr>
          <w:b/>
        </w:rPr>
        <w:t xml:space="preserve"> </w:t>
      </w:r>
      <w:r w:rsidR="00E90850" w:rsidRPr="00E90850">
        <w:rPr>
          <w:b/>
        </w:rPr>
        <w:fldChar w:fldCharType="begin"/>
      </w:r>
      <w:r w:rsidR="00E90850" w:rsidRPr="00E90850">
        <w:rPr>
          <w:b/>
        </w:rPr>
        <w:instrText xml:space="preserve"> REF _Ref61562156 \r \h </w:instrText>
      </w:r>
      <w:r w:rsidR="00E90850">
        <w:rPr>
          <w:b/>
        </w:rPr>
        <w:instrText xml:space="preserve"> \* MERGEFORMAT </w:instrText>
      </w:r>
      <w:r w:rsidR="00E90850" w:rsidRPr="00E90850">
        <w:rPr>
          <w:b/>
        </w:rPr>
      </w:r>
      <w:r w:rsidR="00E90850" w:rsidRPr="00E90850">
        <w:rPr>
          <w:b/>
        </w:rPr>
        <w:fldChar w:fldCharType="separate"/>
      </w:r>
      <w:r w:rsidR="009D5A1C">
        <w:rPr>
          <w:b/>
        </w:rPr>
        <w:t>č. 4</w:t>
      </w:r>
      <w:r w:rsidR="00E90850" w:rsidRPr="00E90850">
        <w:rPr>
          <w:b/>
        </w:rPr>
        <w:fldChar w:fldCharType="end"/>
      </w:r>
      <w:r w:rsidR="00AD17C0">
        <w:rPr>
          <w:b/>
        </w:rPr>
        <w:t xml:space="preserve"> </w:t>
      </w:r>
      <w:r>
        <w:t>této Zadávací dokumentace, která jsou označena k vyplnění dodavatelem (</w:t>
      </w:r>
      <w:r w:rsidRPr="00705214">
        <w:rPr>
          <w:highlight w:val="green"/>
        </w:rPr>
        <w:t>zeleně označená pole</w:t>
      </w:r>
      <w:r>
        <w:t xml:space="preserve">). </w:t>
      </w:r>
      <w:r w:rsidR="009D50E5">
        <w:t xml:space="preserve">Cena náhradních dílů uvedená v ceníku náhradních dílů je odvozena od jednotkových cen vyplněných dodavatelem způsobem stanoveným </w:t>
      </w:r>
      <w:r w:rsidR="009D50E5" w:rsidRPr="00E90850">
        <w:t>v </w:t>
      </w:r>
      <w:r w:rsidR="009D50E5" w:rsidRPr="00E90850">
        <w:rPr>
          <w:b/>
        </w:rPr>
        <w:t xml:space="preserve">příloze </w:t>
      </w:r>
      <w:r w:rsidR="009D50E5" w:rsidRPr="00E90850">
        <w:rPr>
          <w:b/>
        </w:rPr>
        <w:fldChar w:fldCharType="begin"/>
      </w:r>
      <w:r w:rsidR="009D50E5" w:rsidRPr="00E90850">
        <w:rPr>
          <w:b/>
        </w:rPr>
        <w:instrText xml:space="preserve"> REF _Ref61562156 \r \h </w:instrText>
      </w:r>
      <w:r w:rsidR="009D50E5" w:rsidRPr="00E90850">
        <w:rPr>
          <w:b/>
        </w:rPr>
      </w:r>
      <w:r w:rsidR="009D50E5" w:rsidRPr="00E90850">
        <w:rPr>
          <w:b/>
        </w:rPr>
        <w:fldChar w:fldCharType="separate"/>
      </w:r>
      <w:r w:rsidR="009D5A1C">
        <w:rPr>
          <w:b/>
        </w:rPr>
        <w:t>č. 4</w:t>
      </w:r>
      <w:r w:rsidR="009D50E5" w:rsidRPr="00E90850">
        <w:rPr>
          <w:b/>
        </w:rPr>
        <w:fldChar w:fldCharType="end"/>
      </w:r>
      <w:r w:rsidR="009D50E5">
        <w:t>. Dodavatel není oprávněn se od uvedeného výpočtu odchýlit.</w:t>
      </w:r>
    </w:p>
    <w:p w14:paraId="292A74DB" w14:textId="7322EC8D" w:rsidR="00367182" w:rsidRPr="00E90850" w:rsidRDefault="00367182" w:rsidP="00586506">
      <w:pPr>
        <w:pStyle w:val="11odst"/>
      </w:pPr>
      <w:r w:rsidRPr="004A329E">
        <w:t>Nabídková cena</w:t>
      </w:r>
      <w:r>
        <w:t xml:space="preserve"> </w:t>
      </w:r>
      <w:r w:rsidRPr="00670529">
        <w:t>doplněná účastn</w:t>
      </w:r>
      <w:r>
        <w:t>í</w:t>
      </w:r>
      <w:r w:rsidRPr="00670529">
        <w:t xml:space="preserve">kem do jednotlivých buněk </w:t>
      </w:r>
      <w:r>
        <w:t>v </w:t>
      </w:r>
      <w:r w:rsidR="00BF6E01" w:rsidRPr="00E90850">
        <w:rPr>
          <w:b/>
        </w:rPr>
        <w:t>příloze</w:t>
      </w:r>
      <w:r w:rsidR="00E90850" w:rsidRPr="00E90850">
        <w:rPr>
          <w:b/>
        </w:rPr>
        <w:t xml:space="preserve"> </w:t>
      </w:r>
      <w:r w:rsidR="00E90850" w:rsidRPr="00E90850">
        <w:rPr>
          <w:b/>
        </w:rPr>
        <w:fldChar w:fldCharType="begin"/>
      </w:r>
      <w:r w:rsidR="00E90850" w:rsidRPr="00E90850">
        <w:rPr>
          <w:b/>
        </w:rPr>
        <w:instrText xml:space="preserve"> REF _Ref61562156 \r \h </w:instrText>
      </w:r>
      <w:r w:rsidR="00E90850" w:rsidRPr="00E90850">
        <w:rPr>
          <w:b/>
        </w:rPr>
      </w:r>
      <w:r w:rsidR="00E90850" w:rsidRPr="00E90850">
        <w:rPr>
          <w:b/>
        </w:rPr>
        <w:fldChar w:fldCharType="separate"/>
      </w:r>
      <w:r w:rsidR="009D5A1C">
        <w:rPr>
          <w:b/>
        </w:rPr>
        <w:t>č. 4</w:t>
      </w:r>
      <w:r w:rsidR="00E90850" w:rsidRPr="00E90850">
        <w:rPr>
          <w:b/>
        </w:rPr>
        <w:fldChar w:fldCharType="end"/>
      </w:r>
      <w:r w:rsidR="00AD17C0" w:rsidRPr="00E90850">
        <w:t xml:space="preserve">  </w:t>
      </w:r>
      <w:r w:rsidRPr="00E90850">
        <w:t>této Zadávací dokumentace představuje maximální výši úhrady za plnění dle Smlouvy a je stanovena jako cena „nejvýše přípustná“ za jednotlivé položky. V této ceně musí být zahrnuty veškeré náklady spojené s realizací předmětu veřejné zakázky, tj. veškeré náklady související. Zadavatel připouští překročení jednotkových cen dodavatele pouze za podmínek stanovených v </w:t>
      </w:r>
      <w:r w:rsidRPr="00E90850">
        <w:rPr>
          <w:b/>
        </w:rPr>
        <w:t>příloze</w:t>
      </w:r>
      <w:r w:rsidR="00E90850" w:rsidRPr="00E90850">
        <w:rPr>
          <w:b/>
        </w:rPr>
        <w:t xml:space="preserve"> </w:t>
      </w:r>
      <w:r w:rsidR="00E90850" w:rsidRPr="00E90850">
        <w:rPr>
          <w:b/>
        </w:rPr>
        <w:fldChar w:fldCharType="begin"/>
      </w:r>
      <w:r w:rsidR="00E90850" w:rsidRPr="00E90850">
        <w:rPr>
          <w:b/>
        </w:rPr>
        <w:instrText xml:space="preserve"> REF _Ref61562156 \r \h </w:instrText>
      </w:r>
      <w:r w:rsidR="00E90850" w:rsidRPr="00E90850">
        <w:rPr>
          <w:b/>
        </w:rPr>
      </w:r>
      <w:r w:rsidR="00E90850" w:rsidRPr="00E90850">
        <w:rPr>
          <w:b/>
        </w:rPr>
        <w:fldChar w:fldCharType="separate"/>
      </w:r>
      <w:r w:rsidR="009D5A1C">
        <w:rPr>
          <w:b/>
        </w:rPr>
        <w:t>č. 4</w:t>
      </w:r>
      <w:r w:rsidR="00E90850" w:rsidRPr="00E90850">
        <w:rPr>
          <w:b/>
        </w:rPr>
        <w:fldChar w:fldCharType="end"/>
      </w:r>
      <w:r w:rsidR="00AD17C0" w:rsidRPr="00E90850">
        <w:rPr>
          <w:b/>
        </w:rPr>
        <w:t xml:space="preserve"> </w:t>
      </w:r>
      <w:r w:rsidRPr="00E90850">
        <w:t xml:space="preserve">této Zadávací dokumentace (Závazný </w:t>
      </w:r>
      <w:r w:rsidR="00EE11EA" w:rsidRPr="00E90850">
        <w:t>vzor smlouvy</w:t>
      </w:r>
      <w:r w:rsidRPr="00E90850">
        <w:t>).</w:t>
      </w:r>
    </w:p>
    <w:p w14:paraId="17EF97D0" w14:textId="25174E29" w:rsidR="00CA04AB" w:rsidRPr="00E90850" w:rsidRDefault="00BF6E01" w:rsidP="00586506">
      <w:pPr>
        <w:pStyle w:val="11odst"/>
      </w:pPr>
      <w:r w:rsidRPr="00E90850">
        <w:t xml:space="preserve">Celková nabídková cena je cenou za modelový koš, tj. předpokládaný objem plnění v jednotlivých položkách pro účely hodnocení nabídek. </w:t>
      </w:r>
      <w:r w:rsidR="00CA04AB" w:rsidRPr="00E90850">
        <w:t>V </w:t>
      </w:r>
      <w:r w:rsidR="00CA04AB" w:rsidRPr="00E90850">
        <w:rPr>
          <w:b/>
        </w:rPr>
        <w:t>příloze</w:t>
      </w:r>
      <w:r w:rsidR="00E90850" w:rsidRPr="00E90850">
        <w:rPr>
          <w:b/>
        </w:rPr>
        <w:t xml:space="preserve"> </w:t>
      </w:r>
      <w:r w:rsidR="00E90850" w:rsidRPr="00E90850">
        <w:rPr>
          <w:b/>
        </w:rPr>
        <w:fldChar w:fldCharType="begin"/>
      </w:r>
      <w:r w:rsidR="00E90850" w:rsidRPr="00E90850">
        <w:rPr>
          <w:b/>
        </w:rPr>
        <w:instrText xml:space="preserve"> REF _Ref61562156 \r \h </w:instrText>
      </w:r>
      <w:r w:rsidR="00E90850" w:rsidRPr="00E90850">
        <w:rPr>
          <w:b/>
        </w:rPr>
      </w:r>
      <w:r w:rsidR="00E90850" w:rsidRPr="00E90850">
        <w:rPr>
          <w:b/>
        </w:rPr>
        <w:fldChar w:fldCharType="separate"/>
      </w:r>
      <w:r w:rsidR="009D5A1C">
        <w:rPr>
          <w:b/>
        </w:rPr>
        <w:t>č. 4</w:t>
      </w:r>
      <w:r w:rsidR="00E90850" w:rsidRPr="00E90850">
        <w:rPr>
          <w:b/>
        </w:rPr>
        <w:fldChar w:fldCharType="end"/>
      </w:r>
      <w:r w:rsidR="00AD17C0" w:rsidRPr="00E90850">
        <w:t xml:space="preserve"> </w:t>
      </w:r>
      <w:r w:rsidR="00CA04AB" w:rsidRPr="00E90850">
        <w:t xml:space="preserve">této Zadávací </w:t>
      </w:r>
      <w:r w:rsidR="00D42641" w:rsidRPr="00E90850">
        <w:t>dokumentace je</w:t>
      </w:r>
      <w:r w:rsidR="00CA04AB" w:rsidRPr="00E90850">
        <w:t xml:space="preserve"> pro účely stanovení </w:t>
      </w:r>
      <w:r w:rsidR="00E90850">
        <w:t>c</w:t>
      </w:r>
      <w:r w:rsidR="00CA04AB" w:rsidRPr="00E90850">
        <w:t xml:space="preserve">elkové nabídkové ceny uveden předpokládaný objem plnění v jednotlivých položkách. Skutečný objem plnění v jednotlivých položkách však bude záležet na potřebách </w:t>
      </w:r>
      <w:r w:rsidR="00E90850">
        <w:t>Z</w:t>
      </w:r>
      <w:r w:rsidR="00CA04AB" w:rsidRPr="00E90850">
        <w:t xml:space="preserve">adavatele, a může se od objemu uvedeného v </w:t>
      </w:r>
      <w:r w:rsidR="00CA04AB" w:rsidRPr="00E90850">
        <w:rPr>
          <w:b/>
        </w:rPr>
        <w:t>příloze</w:t>
      </w:r>
      <w:r w:rsidR="00E90850" w:rsidRPr="00E90850">
        <w:rPr>
          <w:b/>
        </w:rPr>
        <w:t xml:space="preserve"> </w:t>
      </w:r>
      <w:r w:rsidR="00E90850" w:rsidRPr="00E90850">
        <w:rPr>
          <w:b/>
        </w:rPr>
        <w:fldChar w:fldCharType="begin"/>
      </w:r>
      <w:r w:rsidR="00E90850" w:rsidRPr="00E90850">
        <w:rPr>
          <w:b/>
        </w:rPr>
        <w:instrText xml:space="preserve"> REF _Ref61562156 \r \h </w:instrText>
      </w:r>
      <w:r w:rsidR="00E90850" w:rsidRPr="00E90850">
        <w:rPr>
          <w:b/>
        </w:rPr>
      </w:r>
      <w:r w:rsidR="00E90850" w:rsidRPr="00E90850">
        <w:rPr>
          <w:b/>
        </w:rPr>
        <w:fldChar w:fldCharType="separate"/>
      </w:r>
      <w:r w:rsidR="009D5A1C">
        <w:rPr>
          <w:b/>
        </w:rPr>
        <w:t>č. 4</w:t>
      </w:r>
      <w:r w:rsidR="00E90850" w:rsidRPr="00E90850">
        <w:rPr>
          <w:b/>
        </w:rPr>
        <w:fldChar w:fldCharType="end"/>
      </w:r>
      <w:r w:rsidR="00AD17C0" w:rsidRPr="00E90850">
        <w:t xml:space="preserve"> </w:t>
      </w:r>
      <w:r w:rsidR="00CA04AB" w:rsidRPr="00E90850">
        <w:t xml:space="preserve">této Zadávací </w:t>
      </w:r>
      <w:r w:rsidR="00D42641" w:rsidRPr="00E90850">
        <w:t>dokumentace</w:t>
      </w:r>
      <w:r w:rsidR="00CA04AB" w:rsidRPr="00E90850">
        <w:t xml:space="preserve"> lišit.</w:t>
      </w:r>
    </w:p>
    <w:p w14:paraId="662A3116" w14:textId="3DA271F0" w:rsidR="00477261" w:rsidRPr="00477261" w:rsidRDefault="00477261" w:rsidP="00BB1744">
      <w:pPr>
        <w:pStyle w:val="1lnek"/>
      </w:pPr>
      <w:bookmarkStart w:id="20" w:name="_Ref63088664"/>
      <w:r>
        <w:t>Požadavky Zadavatele na formu a obsah žádosti o účast</w:t>
      </w:r>
      <w:bookmarkEnd w:id="20"/>
    </w:p>
    <w:p w14:paraId="7BAA07A8" w14:textId="67A92A3B" w:rsidR="00477261" w:rsidRPr="00477261" w:rsidRDefault="00477261" w:rsidP="00BB1744">
      <w:pPr>
        <w:pStyle w:val="11odst"/>
      </w:pPr>
      <w:r w:rsidRPr="00477261">
        <w:t xml:space="preserve">Způsob správného podání žádosti o účast v elektronické podobě na veřejnou zakázku je uveden v uživatelské příručce elektronického nástroje E-ZAK pro dodavatele, která je k dispozici na internetové stránce profilu zadavatele: </w:t>
      </w:r>
      <w:hyperlink r:id="rId13" w:history="1">
        <w:r w:rsidR="002E6A4A">
          <w:rPr>
            <w:rStyle w:val="Hypertextovodkaz"/>
          </w:rPr>
          <w:t>https://zakazky.spravazeleznic.cz/manual.html</w:t>
        </w:r>
      </w:hyperlink>
    </w:p>
    <w:p w14:paraId="44F4C319" w14:textId="77777777" w:rsidR="00477261" w:rsidRPr="00DE502A" w:rsidRDefault="00477261" w:rsidP="00BB1744">
      <w:pPr>
        <w:pStyle w:val="11odst"/>
      </w:pPr>
      <w:r w:rsidRPr="009F2907">
        <w:t>V žádosti o účast musejí být uvedeny identifikační údaje dodavatele v rozsahu uvedeném v § 28 odst. 1 písm. d) ZZVZ</w:t>
      </w:r>
      <w:r w:rsidRPr="000737CD">
        <w:t>. Pro tyto účely a v souladu se ZZVZ systém vyžaduje registraci dodavatelů a elektronický podpis založený na kvalifikovaném certifikátu. Podá</w:t>
      </w:r>
      <w:r w:rsidRPr="00CE6919">
        <w:t>ním žádosti o účast dodavatel se stanovenou formou komunikace a doručování souhlasí a zavazuje se poskytnout veškerou nezbytnou součinnost, zejména provést registraci v elektronickém nástroji E-ZAK a pravidelně kontrolovat d</w:t>
      </w:r>
      <w:r w:rsidRPr="001975D7">
        <w:t xml:space="preserve">oručené zprávy. </w:t>
      </w:r>
    </w:p>
    <w:p w14:paraId="7CED74B7" w14:textId="77777777" w:rsidR="00477261" w:rsidRPr="001525EA" w:rsidRDefault="00477261" w:rsidP="00BB1744">
      <w:pPr>
        <w:pStyle w:val="11odst"/>
        <w:rPr>
          <w:szCs w:val="18"/>
        </w:rPr>
      </w:pPr>
      <w:r w:rsidRPr="00DE502A">
        <w:t>Pro zpracování žádosti o účast Zadavatel doporučuje níže uvedené řazení dokladů a dokumentů:</w:t>
      </w:r>
      <w:r w:rsidRPr="001525EA">
        <w:rPr>
          <w:szCs w:val="18"/>
        </w:rPr>
        <w:t xml:space="preserve"> </w:t>
      </w:r>
    </w:p>
    <w:p w14:paraId="3CA37A21" w14:textId="77777777" w:rsidR="00477261" w:rsidRPr="001525EA" w:rsidRDefault="00477261" w:rsidP="00203FB6">
      <w:pPr>
        <w:pStyle w:val="odsta"/>
        <w:numPr>
          <w:ilvl w:val="0"/>
          <w:numId w:val="17"/>
        </w:numPr>
      </w:pPr>
      <w:r w:rsidRPr="001525EA">
        <w:t>Obsah žádosti o účast,</w:t>
      </w:r>
    </w:p>
    <w:p w14:paraId="6691222C" w14:textId="7C5AFBED" w:rsidR="00477261" w:rsidRPr="00E90850" w:rsidRDefault="00477261" w:rsidP="00454501">
      <w:pPr>
        <w:pStyle w:val="odsta"/>
        <w:rPr>
          <w:szCs w:val="18"/>
        </w:rPr>
      </w:pPr>
      <w:r w:rsidRPr="00E90850">
        <w:rPr>
          <w:szCs w:val="18"/>
        </w:rPr>
        <w:t>Kopie</w:t>
      </w:r>
      <w:r w:rsidR="00E90850">
        <w:rPr>
          <w:szCs w:val="18"/>
        </w:rPr>
        <w:t xml:space="preserve"> smlouvy </w:t>
      </w:r>
      <w:r w:rsidR="00E90850" w:rsidRPr="00E90850">
        <w:rPr>
          <w:szCs w:val="18"/>
        </w:rPr>
        <w:t>nebo jinou osobou podepsaného potvrzení o její existenci</w:t>
      </w:r>
      <w:r w:rsidR="009F2907" w:rsidRPr="00E90850">
        <w:rPr>
          <w:szCs w:val="18"/>
        </w:rPr>
        <w:t xml:space="preserve"> </w:t>
      </w:r>
      <w:r w:rsidRPr="00E90850">
        <w:rPr>
          <w:szCs w:val="18"/>
        </w:rPr>
        <w:t>podle § 83 odst. 1 písm. d) ZZVZ, pokud dodavatel prokazuje kvalifikaci prostřednictvím jiné osoby,</w:t>
      </w:r>
    </w:p>
    <w:p w14:paraId="68D8D82F" w14:textId="77777777" w:rsidR="00477261" w:rsidRPr="001525EA" w:rsidRDefault="00477261" w:rsidP="00454501">
      <w:pPr>
        <w:pStyle w:val="odsta"/>
      </w:pPr>
      <w:r w:rsidRPr="001525EA">
        <w:t>Doklady prokazující splnění základní způsobilosti,</w:t>
      </w:r>
    </w:p>
    <w:p w14:paraId="61EA79FC" w14:textId="77777777" w:rsidR="00477261" w:rsidRPr="001525EA" w:rsidRDefault="00477261" w:rsidP="00454501">
      <w:pPr>
        <w:pStyle w:val="odsta"/>
      </w:pPr>
      <w:r w:rsidRPr="001525EA">
        <w:t>Doklady prokazující splnění profesní způsobilosti,</w:t>
      </w:r>
    </w:p>
    <w:p w14:paraId="7B569C7F" w14:textId="77777777" w:rsidR="00477261" w:rsidRPr="0092291E" w:rsidRDefault="00477261" w:rsidP="00454501">
      <w:pPr>
        <w:pStyle w:val="odsta"/>
      </w:pPr>
      <w:r w:rsidRPr="001525EA">
        <w:t>Doklady prokazující splnění technické kvalifikace,</w:t>
      </w:r>
      <w:r w:rsidRPr="00FA4857">
        <w:rPr>
          <w:rFonts w:eastAsia="Verdana"/>
          <w:b/>
        </w:rPr>
        <w:t xml:space="preserve"> </w:t>
      </w:r>
    </w:p>
    <w:p w14:paraId="025E716C" w14:textId="217879CC" w:rsidR="00CA3244" w:rsidRPr="001525EA" w:rsidRDefault="00CA3244" w:rsidP="00454501">
      <w:pPr>
        <w:pStyle w:val="odsta"/>
      </w:pPr>
      <w:r w:rsidRPr="001525EA">
        <w:t xml:space="preserve">Doklady prokazující splnění </w:t>
      </w:r>
      <w:r>
        <w:t xml:space="preserve">ekonomické </w:t>
      </w:r>
      <w:r w:rsidRPr="001525EA">
        <w:t>kvalifikace,</w:t>
      </w:r>
      <w:r w:rsidRPr="00FA4857">
        <w:rPr>
          <w:rFonts w:eastAsia="Verdana"/>
          <w:b/>
        </w:rPr>
        <w:t xml:space="preserve"> </w:t>
      </w:r>
    </w:p>
    <w:p w14:paraId="44BEC02E" w14:textId="444D1405" w:rsidR="00477261" w:rsidRDefault="00477261" w:rsidP="00454501">
      <w:pPr>
        <w:pStyle w:val="odsta"/>
      </w:pPr>
      <w:r w:rsidRPr="001525EA">
        <w:t xml:space="preserve">Čestné prohlášení ve vztahu k zakázaným dohodám – </w:t>
      </w:r>
      <w:r w:rsidR="00434466">
        <w:t xml:space="preserve">Vzor </w:t>
      </w:r>
      <w:r w:rsidR="00E715FC">
        <w:t>če</w:t>
      </w:r>
      <w:r w:rsidR="00081771">
        <w:t>s</w:t>
      </w:r>
      <w:r w:rsidR="00E715FC">
        <w:t>tného prohlášení je upraven jako</w:t>
      </w:r>
      <w:r w:rsidRPr="001525EA">
        <w:t xml:space="preserve"> </w:t>
      </w:r>
      <w:r w:rsidR="00D0405E" w:rsidRPr="00E90850">
        <w:rPr>
          <w:b/>
        </w:rPr>
        <w:t>přílo</w:t>
      </w:r>
      <w:r w:rsidR="00E715FC" w:rsidRPr="00E90850">
        <w:rPr>
          <w:b/>
        </w:rPr>
        <w:t>ha</w:t>
      </w:r>
      <w:r w:rsidR="00D0405E" w:rsidRPr="00E90850">
        <w:rPr>
          <w:b/>
        </w:rPr>
        <w:t xml:space="preserve"> </w:t>
      </w:r>
      <w:r w:rsidR="00E90850" w:rsidRPr="00E90850">
        <w:rPr>
          <w:b/>
        </w:rPr>
        <w:fldChar w:fldCharType="begin"/>
      </w:r>
      <w:r w:rsidR="00E90850" w:rsidRPr="00E90850">
        <w:rPr>
          <w:b/>
        </w:rPr>
        <w:instrText xml:space="preserve"> REF _Ref61562524 \r \h </w:instrText>
      </w:r>
      <w:r w:rsidR="00E90850">
        <w:rPr>
          <w:b/>
        </w:rPr>
        <w:instrText xml:space="preserve"> \* MERGEFORMAT </w:instrText>
      </w:r>
      <w:r w:rsidR="00E90850" w:rsidRPr="00E90850">
        <w:rPr>
          <w:b/>
        </w:rPr>
      </w:r>
      <w:r w:rsidR="00E90850" w:rsidRPr="00E90850">
        <w:rPr>
          <w:b/>
        </w:rPr>
        <w:fldChar w:fldCharType="separate"/>
      </w:r>
      <w:r w:rsidR="009D5A1C">
        <w:rPr>
          <w:b/>
        </w:rPr>
        <w:t>č. 5</w:t>
      </w:r>
      <w:r w:rsidR="00E90850" w:rsidRPr="00E90850">
        <w:rPr>
          <w:b/>
        </w:rPr>
        <w:fldChar w:fldCharType="end"/>
      </w:r>
      <w:r w:rsidR="00AD17C0" w:rsidRPr="00E90850">
        <w:t xml:space="preserve"> </w:t>
      </w:r>
      <w:r w:rsidRPr="00E90850">
        <w:t>této</w:t>
      </w:r>
      <w:r w:rsidRPr="001525EA">
        <w:t xml:space="preserve"> Zadávací dokumentace.</w:t>
      </w:r>
    </w:p>
    <w:p w14:paraId="3C36B4B5" w14:textId="62DB5242" w:rsidR="00D97999" w:rsidRDefault="00D97999" w:rsidP="00454501">
      <w:pPr>
        <w:pStyle w:val="odsta"/>
      </w:pPr>
      <w:r>
        <w:t xml:space="preserve">Čestné prohlášení o střetu zájmů ve smyslu čl. </w:t>
      </w:r>
      <w:r>
        <w:fldChar w:fldCharType="begin"/>
      </w:r>
      <w:r>
        <w:instrText xml:space="preserve"> REF _Ref97119014 \r \h </w:instrText>
      </w:r>
      <w:r w:rsidR="00D42641">
        <w:instrText xml:space="preserve"> \* MERGEFORMAT </w:instrText>
      </w:r>
      <w:r>
        <w:fldChar w:fldCharType="separate"/>
      </w:r>
      <w:r w:rsidR="009D5A1C">
        <w:t>28.2</w:t>
      </w:r>
      <w:r>
        <w:fldChar w:fldCharType="end"/>
      </w:r>
      <w:r w:rsidR="007E48F7">
        <w:t xml:space="preserve"> </w:t>
      </w:r>
      <w:r>
        <w:t xml:space="preserve">Zadávací dokumentace – </w:t>
      </w:r>
      <w:r w:rsidR="00E715FC">
        <w:t>Vzor četného prohlášení je upraven jako</w:t>
      </w:r>
      <w:r w:rsidR="00E715FC" w:rsidDel="00E715FC">
        <w:t xml:space="preserve"> </w:t>
      </w:r>
      <w:r w:rsidR="00164822" w:rsidRPr="00551A6B">
        <w:rPr>
          <w:b/>
        </w:rPr>
        <w:t>přílo</w:t>
      </w:r>
      <w:r w:rsidR="00164822">
        <w:rPr>
          <w:b/>
        </w:rPr>
        <w:t>ha</w:t>
      </w:r>
      <w:r w:rsidR="00164822" w:rsidRPr="00551A6B">
        <w:rPr>
          <w:b/>
        </w:rPr>
        <w:t xml:space="preserve"> </w:t>
      </w:r>
      <w:r w:rsidR="00AD17C0" w:rsidRPr="00E90850">
        <w:rPr>
          <w:b/>
        </w:rPr>
        <w:fldChar w:fldCharType="begin"/>
      </w:r>
      <w:r w:rsidR="00AD17C0" w:rsidRPr="00E90850">
        <w:rPr>
          <w:b/>
        </w:rPr>
        <w:instrText xml:space="preserve"> REF _Ref97119553 \r \h  \* MERGEFORMAT </w:instrText>
      </w:r>
      <w:r w:rsidR="00AD17C0" w:rsidRPr="00E90850">
        <w:rPr>
          <w:b/>
        </w:rPr>
      </w:r>
      <w:r w:rsidR="00AD17C0" w:rsidRPr="00E90850">
        <w:rPr>
          <w:b/>
        </w:rPr>
        <w:fldChar w:fldCharType="separate"/>
      </w:r>
      <w:r w:rsidR="009D5A1C">
        <w:rPr>
          <w:b/>
        </w:rPr>
        <w:t>č. 6</w:t>
      </w:r>
      <w:r w:rsidR="00AD17C0" w:rsidRPr="00E90850">
        <w:rPr>
          <w:b/>
        </w:rPr>
        <w:fldChar w:fldCharType="end"/>
      </w:r>
      <w:r w:rsidR="00AD17C0" w:rsidRPr="00E90850">
        <w:rPr>
          <w:b/>
        </w:rPr>
        <w:t xml:space="preserve"> </w:t>
      </w:r>
      <w:r w:rsidR="007E48F7">
        <w:t>této Zadávací dokumentace.</w:t>
      </w:r>
    </w:p>
    <w:p w14:paraId="5FB94D74" w14:textId="0BE0BB97" w:rsidR="004427CA" w:rsidRPr="001525EA" w:rsidRDefault="004427CA" w:rsidP="00454501">
      <w:pPr>
        <w:pStyle w:val="odsta"/>
      </w:pPr>
      <w:r>
        <w:t>Čestné prohlášení o</w:t>
      </w:r>
      <w:r w:rsidRPr="004831C3">
        <w:t xml:space="preserve"> splnění podmínek </w:t>
      </w:r>
      <w:r w:rsidR="005A295D">
        <w:t>v</w:t>
      </w:r>
      <w:r w:rsidR="00297D94">
        <w:t> </w:t>
      </w:r>
      <w:r w:rsidR="005A295D">
        <w:t>návaznosti</w:t>
      </w:r>
      <w:r w:rsidR="00297D94">
        <w:t xml:space="preserve"> na mezinárodní sankce</w:t>
      </w:r>
      <w:r>
        <w:t xml:space="preserve"> ve smyslu čl. 28 Zadávací dokumentace – </w:t>
      </w:r>
      <w:r w:rsidR="00297D94">
        <w:t>Vzor četného prohlášení je upraven jako</w:t>
      </w:r>
      <w:r w:rsidR="009302AB">
        <w:t> </w:t>
      </w:r>
      <w:r w:rsidRPr="004427CA">
        <w:rPr>
          <w:b/>
        </w:rPr>
        <w:t>přílo</w:t>
      </w:r>
      <w:r w:rsidR="00297D94">
        <w:rPr>
          <w:b/>
        </w:rPr>
        <w:t>ha</w:t>
      </w:r>
      <w:r w:rsidR="009302AB">
        <w:rPr>
          <w:b/>
        </w:rPr>
        <w:t xml:space="preserve"> </w:t>
      </w:r>
      <w:r w:rsidR="009302AB">
        <w:rPr>
          <w:b/>
        </w:rPr>
        <w:fldChar w:fldCharType="begin"/>
      </w:r>
      <w:r w:rsidR="009302AB">
        <w:rPr>
          <w:b/>
        </w:rPr>
        <w:instrText xml:space="preserve"> REF _Ref129159339 \r \h </w:instrText>
      </w:r>
      <w:r w:rsidR="00D42641">
        <w:rPr>
          <w:b/>
        </w:rPr>
        <w:instrText xml:space="preserve"> \* MERGEFORMAT </w:instrText>
      </w:r>
      <w:r w:rsidR="009302AB">
        <w:rPr>
          <w:b/>
        </w:rPr>
      </w:r>
      <w:r w:rsidR="009302AB">
        <w:rPr>
          <w:b/>
        </w:rPr>
        <w:fldChar w:fldCharType="separate"/>
      </w:r>
      <w:r w:rsidR="009D5A1C">
        <w:rPr>
          <w:b/>
        </w:rPr>
        <w:t>č. 9</w:t>
      </w:r>
      <w:r w:rsidR="009302AB">
        <w:rPr>
          <w:b/>
        </w:rPr>
        <w:fldChar w:fldCharType="end"/>
      </w:r>
      <w:r w:rsidR="009302AB">
        <w:rPr>
          <w:b/>
        </w:rPr>
        <w:t xml:space="preserve"> </w:t>
      </w:r>
      <w:r>
        <w:t>této Zadávací dokumentace</w:t>
      </w:r>
    </w:p>
    <w:p w14:paraId="6A159AC7" w14:textId="737B256C" w:rsidR="00477261" w:rsidRDefault="00477261" w:rsidP="00454501">
      <w:pPr>
        <w:pStyle w:val="odsta"/>
        <w:rPr>
          <w:noProof/>
        </w:rPr>
      </w:pPr>
      <w:r w:rsidRPr="001525EA">
        <w:t xml:space="preserve">jiné doklady, je-li to potřebné. </w:t>
      </w:r>
    </w:p>
    <w:p w14:paraId="59DFA33A" w14:textId="77777777" w:rsidR="00477261" w:rsidRPr="001525EA" w:rsidRDefault="00477261" w:rsidP="00BB1744">
      <w:pPr>
        <w:pStyle w:val="11odst"/>
      </w:pPr>
      <w:r w:rsidRPr="00477261">
        <w:t>Způsob</w:t>
      </w:r>
      <w:r w:rsidRPr="001525EA">
        <w:t xml:space="preserve"> podání žádosti o účast</w:t>
      </w:r>
    </w:p>
    <w:p w14:paraId="7385C73A" w14:textId="45C9BF23" w:rsidR="00477261" w:rsidRPr="00477261" w:rsidRDefault="00477261" w:rsidP="00684123">
      <w:pPr>
        <w:pStyle w:val="111odst"/>
      </w:pPr>
      <w:r w:rsidRPr="00477261">
        <w:t>Žádost o účast musí být podána v českém jazyce nebo v souladu s ustanovením § 45 odst. 3 ZZVZ. Zadavatel nepřipouští podání žádosti o účast v listinné podobě ani v jiné elektronické formě mimo elektronický nástroj E-ZAK.</w:t>
      </w:r>
    </w:p>
    <w:p w14:paraId="6E38F022" w14:textId="06FBC1A3" w:rsidR="00477261" w:rsidRPr="00477261" w:rsidRDefault="00477261" w:rsidP="00684123">
      <w:pPr>
        <w:pStyle w:val="111odst"/>
      </w:pPr>
      <w:r w:rsidRPr="00477261">
        <w:t xml:space="preserve">Žádosti o účast podávané v elektronické podobě dodavatel doručí do konce lhůty pro podání </w:t>
      </w:r>
      <w:r w:rsidR="00F666D4">
        <w:t>žádostí o účast</w:t>
      </w:r>
      <w:r w:rsidRPr="00477261">
        <w:t>.</w:t>
      </w:r>
    </w:p>
    <w:p w14:paraId="19613021" w14:textId="1CA9FDF6" w:rsidR="00477261" w:rsidRPr="00477261" w:rsidRDefault="00477261" w:rsidP="00684123">
      <w:pPr>
        <w:pStyle w:val="111odst"/>
      </w:pPr>
      <w:r w:rsidRPr="00477261">
        <w:t xml:space="preserve">Dokumenty musí být do systému E-ZAK vkládány jako jeden soubor (ve výše uvedených formátech) nebo více zkomprimovaných souborů ve formátu zip, </w:t>
      </w:r>
      <w:proofErr w:type="spellStart"/>
      <w:r w:rsidRPr="00477261">
        <w:t>rar</w:t>
      </w:r>
      <w:proofErr w:type="spellEnd"/>
      <w:r w:rsidRPr="00477261">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92291E">
        <w:t>50</w:t>
      </w:r>
      <w:r w:rsidRPr="00477261">
        <w:t xml:space="preserve"> MB za jeden takový soubor, příp. zkomprimované soubory. Soubory většího rozsahu je nutno před jejich odesláním prostřednictvím E-ZAK vhodným způsobem rozdělit. Velikost samotné žádosti o účast jako celku není nijak omezena.</w:t>
      </w:r>
    </w:p>
    <w:p w14:paraId="40802B7E" w14:textId="77777777" w:rsidR="00477261" w:rsidRPr="008F770B" w:rsidRDefault="00477261" w:rsidP="00BB1744">
      <w:pPr>
        <w:pStyle w:val="11odst"/>
      </w:pPr>
      <w:r w:rsidRPr="008F770B">
        <w:t>Lhůta pro podání žádosti o účast je uvedena v elektronickém nástroji E-ZAK.</w:t>
      </w:r>
    </w:p>
    <w:p w14:paraId="101161E2" w14:textId="77777777" w:rsidR="00477261" w:rsidRPr="00477261" w:rsidRDefault="00477261" w:rsidP="00BB1744">
      <w:pPr>
        <w:pStyle w:val="11odst"/>
      </w:pPr>
      <w:r w:rsidRPr="00477261">
        <w:t>Otevírání žádostí o účast v elektronické podobě bude probíhat v souladu se ZZVZ bez účasti veřejnosti.</w:t>
      </w:r>
    </w:p>
    <w:p w14:paraId="05E4DE2B" w14:textId="77777777" w:rsidR="00477261" w:rsidRPr="0092291E" w:rsidRDefault="00477261" w:rsidP="00BB1744">
      <w:pPr>
        <w:pStyle w:val="1lnek"/>
        <w:keepNext/>
        <w:keepLines/>
      </w:pPr>
      <w:bookmarkStart w:id="21" w:name="_Ref190881244"/>
      <w:r w:rsidRPr="00FA4857">
        <w:t>Požadavky</w:t>
      </w:r>
      <w:r w:rsidRPr="003F0B71">
        <w:t xml:space="preserve"> Zadavatele na zpracování předběžné nabídky a nabídky</w:t>
      </w:r>
      <w:bookmarkEnd w:id="21"/>
    </w:p>
    <w:p w14:paraId="382BBA8A" w14:textId="67B32EBD" w:rsidR="00477261" w:rsidRPr="00477261" w:rsidRDefault="00477261" w:rsidP="00BB1744">
      <w:pPr>
        <w:pStyle w:val="11odst"/>
      </w:pPr>
      <w:bookmarkStart w:id="22" w:name="_Ref54095226"/>
      <w:r w:rsidRPr="00477261">
        <w:t>Účastník předloží předběžn</w:t>
      </w:r>
      <w:r w:rsidR="008F770B">
        <w:t>ou</w:t>
      </w:r>
      <w:r w:rsidRPr="00477261">
        <w:t xml:space="preserve"> nabídk</w:t>
      </w:r>
      <w:r w:rsidR="008F770B">
        <w:t>u</w:t>
      </w:r>
      <w:r w:rsidRPr="00477261">
        <w:t xml:space="preserve"> a nabídk</w:t>
      </w:r>
      <w:r w:rsidR="008F770B">
        <w:t>u v elektroni</w:t>
      </w:r>
      <w:r w:rsidR="00014FB4">
        <w:t>c</w:t>
      </w:r>
      <w:r w:rsidR="008F770B">
        <w:t>ké podobě</w:t>
      </w:r>
      <w:r w:rsidRPr="00477261">
        <w:t xml:space="preserve">, a to s využitím elektronického nástroje E-ZAK. Způsob správného podání předběžné nabídky a nabídky v elektronické podobě je uveden v uživatelské příručce elektronického nástroje E-ZAK pro dodavatele, která je k dispozici na internetové stránce profilu zadavatele: </w:t>
      </w:r>
      <w:hyperlink r:id="rId14" w:history="1">
        <w:r w:rsidR="00FB6259" w:rsidRPr="006F4E76">
          <w:rPr>
            <w:rStyle w:val="Hypertextovodkaz"/>
          </w:rPr>
          <w:t>https://zakazky.spravazeleznic.cz/manual.html</w:t>
        </w:r>
      </w:hyperlink>
      <w:r w:rsidRPr="00477261">
        <w:t>.</w:t>
      </w:r>
      <w:bookmarkEnd w:id="22"/>
      <w:r w:rsidRPr="00477261">
        <w:t xml:space="preserve"> </w:t>
      </w:r>
    </w:p>
    <w:p w14:paraId="00A00C57" w14:textId="77777777" w:rsidR="00477261" w:rsidRPr="00477261" w:rsidRDefault="00477261" w:rsidP="00BB1744">
      <w:pPr>
        <w:pStyle w:val="11odst"/>
      </w:pPr>
      <w:r w:rsidRPr="00477261">
        <w:t>Pro tyto účely a v souladu se ZZVZ systém vyžaduje registraci účastníků a elektronický podpis založený na kvalifikovaném certifikátu. Podáním předběžné nabídky a nabídky účastník se stanovenou formou komunikace a doručování souhlasí a zavazuje se poskytnout veškerou nezbytnou součinnost, zejména provést registraci v elektronickém nástroji E-ZAK a pravidelně kontrolovat doručené zprávy.</w:t>
      </w:r>
    </w:p>
    <w:p w14:paraId="37C4D006" w14:textId="476BA3C5" w:rsidR="00477261" w:rsidRPr="00AA4BAE" w:rsidRDefault="00477261" w:rsidP="00BB1744">
      <w:pPr>
        <w:pStyle w:val="11odst"/>
        <w:rPr>
          <w:szCs w:val="18"/>
        </w:rPr>
      </w:pPr>
      <w:r w:rsidRPr="00477261">
        <w:t>Způsob</w:t>
      </w:r>
      <w:r w:rsidRPr="00AA4BAE">
        <w:rPr>
          <w:szCs w:val="18"/>
        </w:rPr>
        <w:t xml:space="preserve"> podání předběžných nabídek a nabídek</w:t>
      </w:r>
    </w:p>
    <w:p w14:paraId="146D592A" w14:textId="602F0174" w:rsidR="00477261" w:rsidRPr="00477261" w:rsidRDefault="00477261" w:rsidP="00684123">
      <w:pPr>
        <w:pStyle w:val="111odst"/>
      </w:pPr>
      <w:r w:rsidRPr="001525EA">
        <w:t>Předběžná nabídka a nabídka musí být podána v českém jazyce nebo v souladu s ustanovením § 45 odst. 3 ZZVZ</w:t>
      </w:r>
      <w:r w:rsidR="008F770B">
        <w:t xml:space="preserve">; Zadavatel připouští použití anglického jazyka v případech </w:t>
      </w:r>
      <w:r w:rsidR="005107D8">
        <w:t>odborných technický</w:t>
      </w:r>
      <w:r w:rsidR="00410F34">
        <w:t>ch</w:t>
      </w:r>
      <w:r w:rsidR="005107D8">
        <w:t xml:space="preserve"> termínů a názvosloví a v takovém případě není nutné předkládat překlad do českého jazyka</w:t>
      </w:r>
      <w:r w:rsidRPr="001525EA">
        <w:t>. Zadavatel nepřipouští podání nabídky v listinné podobě ani v jiné elektronické formě mimo elektronický nástroj E-ZAK.</w:t>
      </w:r>
    </w:p>
    <w:p w14:paraId="420251B6" w14:textId="7089692F" w:rsidR="00477261" w:rsidRPr="00477261" w:rsidRDefault="008F770B" w:rsidP="00684123">
      <w:pPr>
        <w:pStyle w:val="111odst"/>
      </w:pPr>
      <w:r>
        <w:t>Předběžné nabídky/n</w:t>
      </w:r>
      <w:r w:rsidR="00477261" w:rsidRPr="001525EA">
        <w:t xml:space="preserve">abídky podávané v elektronické podobě účastník doručí do konce lhůty pro podání </w:t>
      </w:r>
      <w:r>
        <w:t>předběžných nabídek/</w:t>
      </w:r>
      <w:r w:rsidR="00477261" w:rsidRPr="001525EA">
        <w:t>nabídek.</w:t>
      </w:r>
    </w:p>
    <w:p w14:paraId="6E058875" w14:textId="6A7F22DC" w:rsidR="00477261" w:rsidRPr="001525EA" w:rsidRDefault="00477261" w:rsidP="00BB1744">
      <w:pPr>
        <w:pStyle w:val="11odst"/>
      </w:pPr>
      <w:r w:rsidRPr="001525EA">
        <w:t xml:space="preserve">Dokumenty musí být do systému E-ZAK vkládány jako jeden soubor (ve výše uvedených formátech) nebo více zkomprimovaných souborů ve formátu zip, </w:t>
      </w:r>
      <w:proofErr w:type="spellStart"/>
      <w:r w:rsidRPr="001525EA">
        <w:t>rar</w:t>
      </w:r>
      <w:proofErr w:type="spellEnd"/>
      <w:r w:rsidRPr="001525EA">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92291E">
        <w:t>50</w:t>
      </w:r>
      <w:r w:rsidRPr="001525EA">
        <w:t xml:space="preserve"> MB za jeden takový soubor, příp. zkomprimované soubory. Soubory většího rozsahu je nutno před jejich odesláním prostřednictvím E-ZAK vhodným způsobem rozdělit. Velikost samotné nabídky jako celku není nijak omezena.</w:t>
      </w:r>
    </w:p>
    <w:p w14:paraId="6550EC6F" w14:textId="77777777" w:rsidR="00477261" w:rsidRPr="001525EA" w:rsidRDefault="00477261" w:rsidP="00BB1744">
      <w:pPr>
        <w:pStyle w:val="11odst"/>
      </w:pPr>
      <w:r w:rsidRPr="001525EA">
        <w:t xml:space="preserve">Lhůta pro podání předběžných nabídek a nabídek bude stanovena ve výzvě k podání předběžných nabídek a nabídek. </w:t>
      </w:r>
    </w:p>
    <w:p w14:paraId="6C8B48CC" w14:textId="77777777" w:rsidR="00477261" w:rsidRPr="001525EA" w:rsidRDefault="00477261" w:rsidP="00BB1744">
      <w:pPr>
        <w:pStyle w:val="11odst"/>
      </w:pPr>
      <w:r w:rsidRPr="001525EA">
        <w:t>Otevírání předběžných nabídek a nabídek je neveřejné a bude zahájeno bezprostředně po uplynutí lhůty pro podání předběžných nabídek a nabídek.</w:t>
      </w:r>
    </w:p>
    <w:p w14:paraId="229A73DB" w14:textId="08F28F3F" w:rsidR="00477261" w:rsidRPr="005C0901" w:rsidRDefault="00477261" w:rsidP="00BB1744">
      <w:pPr>
        <w:pStyle w:val="11odst"/>
        <w:rPr>
          <w:u w:val="single"/>
        </w:rPr>
      </w:pPr>
      <w:r w:rsidRPr="005C0901">
        <w:rPr>
          <w:u w:val="single"/>
        </w:rPr>
        <w:t>Speciální požadavky Zadavatele na zpracování</w:t>
      </w:r>
      <w:r w:rsidR="005107D8" w:rsidRPr="005C0901">
        <w:rPr>
          <w:u w:val="single"/>
        </w:rPr>
        <w:t xml:space="preserve"> předběžných nabídek a</w:t>
      </w:r>
      <w:r w:rsidRPr="005C0901">
        <w:rPr>
          <w:u w:val="single"/>
        </w:rPr>
        <w:t xml:space="preserve"> nabídek:</w:t>
      </w:r>
    </w:p>
    <w:p w14:paraId="1A5B698F" w14:textId="6913C498" w:rsidR="00477261" w:rsidRPr="00C16F34" w:rsidRDefault="00477261" w:rsidP="00684123">
      <w:pPr>
        <w:pStyle w:val="111odst"/>
      </w:pPr>
      <w:r w:rsidRPr="00477261">
        <w:t xml:space="preserve">Podává-li </w:t>
      </w:r>
      <w:r w:rsidR="005107D8">
        <w:t xml:space="preserve">(předběžnou) </w:t>
      </w:r>
      <w:r w:rsidRPr="00477261">
        <w:t>nabídku více osob společně, zejména jako společnost ve smyslu ustanovení § 2716 a násl. z</w:t>
      </w:r>
      <w:r w:rsidRPr="00CA3244">
        <w:t xml:space="preserve">ákona č. 89/2012 Sb., občanský zákoník, případně jako jiné sdružení či seskupení dodavatelů (dále v textu této </w:t>
      </w:r>
      <w:r w:rsidR="005107D8">
        <w:t>Z</w:t>
      </w:r>
      <w:r w:rsidRPr="00CA3244">
        <w:t xml:space="preserve">adávací dokumentace </w:t>
      </w:r>
      <w:r w:rsidRPr="00C16F34">
        <w:t>je takové seskupení dodavatelů obecně označováno zejména jako „společnost“ dodavatelů a člen takového seskupení jako „společník“), musí předložit informace o takové společnosti.</w:t>
      </w:r>
    </w:p>
    <w:p w14:paraId="3FED53FD" w14:textId="1E6D73B0" w:rsidR="00477261" w:rsidRPr="00C16F34" w:rsidRDefault="00477261" w:rsidP="00684123">
      <w:pPr>
        <w:pStyle w:val="111odst"/>
      </w:pPr>
      <w:r w:rsidRPr="00C16F34">
        <w:t xml:space="preserve">Podává-li </w:t>
      </w:r>
      <w:r w:rsidR="005107D8">
        <w:t xml:space="preserve">(předběžnou) </w:t>
      </w:r>
      <w:r w:rsidRPr="00C16F34">
        <w:t xml:space="preserve">nabídku více osob společně, jsou povinni doložit v </w:t>
      </w:r>
      <w:r w:rsidR="005107D8">
        <w:t xml:space="preserve">(předběžné) </w:t>
      </w:r>
      <w:r w:rsidRPr="00C16F34">
        <w:t xml:space="preserve">nabídce, že všichni tito dodavatelé budou vůči </w:t>
      </w:r>
      <w:r w:rsidR="005107D8">
        <w:t>Z</w:t>
      </w:r>
      <w:r w:rsidRPr="00C16F34">
        <w:t xml:space="preserve">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řízení tento požadavek doloží kopií smlouvy či jiného dokumentu, ze kterého bude daná skutečnost vyplývat. </w:t>
      </w:r>
    </w:p>
    <w:p w14:paraId="4F792423" w14:textId="16B79FC2" w:rsidR="00B6324F" w:rsidRPr="00ED2A4F" w:rsidRDefault="00477261" w:rsidP="00684123">
      <w:pPr>
        <w:pStyle w:val="111odst"/>
      </w:pPr>
      <w:r w:rsidRPr="00C16F34">
        <w:t>Jeden ze společníků bude ve výše uvedené smlouvě či jiném dokumentu uveden jako vedoucí společník</w:t>
      </w:r>
      <w:r w:rsidRPr="001975D7">
        <w:t xml:space="preserve">. Komunikace mezi </w:t>
      </w:r>
      <w:r w:rsidR="005107D8">
        <w:t>Z</w:t>
      </w:r>
      <w:r w:rsidRPr="001975D7">
        <w:t>adavatelem a společníky, kteří podávají společnou nabídku, potom bude v takovém případě probíhat prostře</w:t>
      </w:r>
      <w:r w:rsidRPr="00DE502A">
        <w:t xml:space="preserve">dnictvím tohoto vedoucího společníka. Veškerá právní jednání budou považována za doručená, resp. odeslaná, okamžikem doručení, resp. odeslání, vedoucímu společníkovi. </w:t>
      </w:r>
    </w:p>
    <w:p w14:paraId="0FAEB6BE" w14:textId="01241371" w:rsidR="00ED2A4F" w:rsidRPr="00ED2A4F" w:rsidRDefault="00ED2A4F" w:rsidP="00684123">
      <w:pPr>
        <w:pStyle w:val="111odst"/>
      </w:pPr>
      <w:r w:rsidRPr="00EF7A4C">
        <w:t>Účastník je povinen v rámci předběžných nabídek a nabídek dodat technick</w:t>
      </w:r>
      <w:r w:rsidR="005316F7">
        <w:t xml:space="preserve">ou a </w:t>
      </w:r>
      <w:r w:rsidRPr="00EF7A4C">
        <w:t>výkresov</w:t>
      </w:r>
      <w:r w:rsidR="005316F7">
        <w:t>ou</w:t>
      </w:r>
      <w:r w:rsidRPr="00EF7A4C">
        <w:t xml:space="preserve"> </w:t>
      </w:r>
      <w:r w:rsidR="00AD1E93">
        <w:t>dokumentac</w:t>
      </w:r>
      <w:r w:rsidR="005316F7">
        <w:t>i</w:t>
      </w:r>
      <w:r w:rsidR="00AD1E93">
        <w:t xml:space="preserve"> a návod</w:t>
      </w:r>
      <w:r w:rsidRPr="00EF7A4C">
        <w:t xml:space="preserve"> </w:t>
      </w:r>
      <w:r w:rsidR="00AD1E93">
        <w:t xml:space="preserve">pro instalaci a užívání dodávaného </w:t>
      </w:r>
      <w:r>
        <w:t>HW</w:t>
      </w:r>
      <w:r w:rsidR="00AD1E93">
        <w:t xml:space="preserve"> (vše v českém jazyce)</w:t>
      </w:r>
      <w:r>
        <w:t xml:space="preserve"> a požadavky na stavební připravenost Zadavatele, které budou nezbytné pro řádnou instalaci HW.</w:t>
      </w:r>
    </w:p>
    <w:p w14:paraId="725D2075" w14:textId="424691E3" w:rsidR="007C5EE4" w:rsidRPr="00EF7A4C" w:rsidRDefault="006665EB" w:rsidP="00684123">
      <w:pPr>
        <w:pStyle w:val="111odst"/>
        <w:rPr>
          <w:b/>
        </w:rPr>
      </w:pPr>
      <w:bookmarkStart w:id="23" w:name="_Ref189233153"/>
      <w:r>
        <w:t xml:space="preserve">Účastník je povinen v rámci předběžných nabídek dodat </w:t>
      </w:r>
      <w:r w:rsidR="00B0374C">
        <w:t xml:space="preserve">požadavky na stavební připravenost pro </w:t>
      </w:r>
      <w:r>
        <w:t>vzorek 1</w:t>
      </w:r>
      <w:r w:rsidR="0058188D">
        <w:t xml:space="preserve"> samostatně stojící</w:t>
      </w:r>
      <w:r>
        <w:t xml:space="preserve"> e-vývěsky</w:t>
      </w:r>
      <w:r w:rsidR="007C5EE4">
        <w:t xml:space="preserve"> pro exteriér</w:t>
      </w:r>
      <w:r w:rsidR="000356FE">
        <w:t xml:space="preserve"> jednostranný</w:t>
      </w:r>
      <w:r>
        <w:t xml:space="preserve">, který v souladu s § 39 odst. 5 ZZVZ bude sloužit k ověření požadovaných vlastností na předmět plnění. Způsob, čas a rozsah </w:t>
      </w:r>
      <w:r w:rsidR="00B0374C">
        <w:t xml:space="preserve">předložení </w:t>
      </w:r>
      <w:r>
        <w:t>vzorku bude specifikován v</w:t>
      </w:r>
      <w:r w:rsidR="00B0374C">
        <w:t xml:space="preserve"> samostatné</w:t>
      </w:r>
      <w:r>
        <w:t xml:space="preserve"> výzvě</w:t>
      </w:r>
      <w:r w:rsidR="00791CD7">
        <w:t xml:space="preserve"> učiněné Zadavatelem </w:t>
      </w:r>
      <w:r w:rsidR="00B0374C">
        <w:t>po </w:t>
      </w:r>
      <w:r>
        <w:t xml:space="preserve">podání předběžných nabídek. Zadavatel je oprávněn požadovat aktualizaci vzorku v případě, že dojde ke změně předběžné nabídky. Zadavatel je v takovém případě povinen vrátit vzorek, jenž nereprezentuje aktuální předběžnou nabídku </w:t>
      </w:r>
      <w:r w:rsidR="00B454C5">
        <w:t>ú</w:t>
      </w:r>
      <w:r>
        <w:t>častníka.</w:t>
      </w:r>
      <w:bookmarkEnd w:id="23"/>
      <w:r>
        <w:t xml:space="preserve"> </w:t>
      </w:r>
    </w:p>
    <w:p w14:paraId="41982CD3" w14:textId="71914980" w:rsidR="007C5EE4" w:rsidRPr="00EF7A4C" w:rsidRDefault="007C5EE4" w:rsidP="00684123">
      <w:pPr>
        <w:pStyle w:val="111odst"/>
        <w:rPr>
          <w:b/>
        </w:rPr>
      </w:pPr>
      <w:bookmarkStart w:id="24" w:name="_Ref189233197"/>
      <w:r w:rsidRPr="00684123">
        <w:t>Účastník</w:t>
      </w:r>
      <w:r>
        <w:t xml:space="preserve"> je povinen v rámci podání nabídky dodat nový vzorek za předpokladu, že vzorek z předběžné nabídky neodpovídá nabídce </w:t>
      </w:r>
      <w:r w:rsidR="00B454C5">
        <w:t>ú</w:t>
      </w:r>
      <w:r>
        <w:t xml:space="preserve">častníka. V opačném případě může </w:t>
      </w:r>
      <w:r w:rsidR="00B454C5">
        <w:t>ú</w:t>
      </w:r>
      <w:r>
        <w:t>častník ve své nabídce odkázat na již dodaný vzorek v předběžné nabídce. Podrobnosti o dodání vzorku budou specifikovány ve výzvě k podání nabídek.</w:t>
      </w:r>
      <w:bookmarkEnd w:id="24"/>
    </w:p>
    <w:p w14:paraId="5525122E" w14:textId="40A098E4" w:rsidR="007C5EE4" w:rsidRPr="00EF7A4C" w:rsidRDefault="007C5EE4" w:rsidP="00684123">
      <w:pPr>
        <w:pStyle w:val="111odst"/>
        <w:rPr>
          <w:b/>
        </w:rPr>
      </w:pPr>
      <w:r>
        <w:t xml:space="preserve">Nedodání vzorku v rozsahu či termínu stanoveným Zadavatelem </w:t>
      </w:r>
      <w:r w:rsidR="00B0374C">
        <w:t xml:space="preserve">dle čl. </w:t>
      </w:r>
      <w:r w:rsidR="00B0374C">
        <w:fldChar w:fldCharType="begin"/>
      </w:r>
      <w:r w:rsidR="00B0374C">
        <w:instrText xml:space="preserve"> REF _Ref189233153 \r \h </w:instrText>
      </w:r>
      <w:r w:rsidR="00B0374C">
        <w:fldChar w:fldCharType="separate"/>
      </w:r>
      <w:r w:rsidR="009D5A1C">
        <w:t>17.7.5</w:t>
      </w:r>
      <w:r w:rsidR="00B0374C">
        <w:fldChar w:fldCharType="end"/>
      </w:r>
      <w:r>
        <w:t xml:space="preserve"> či</w:t>
      </w:r>
      <w:r w:rsidR="00B0374C">
        <w:t xml:space="preserve"> </w:t>
      </w:r>
      <w:r w:rsidR="00B0374C">
        <w:fldChar w:fldCharType="begin"/>
      </w:r>
      <w:r w:rsidR="00B0374C">
        <w:instrText xml:space="preserve"> REF _Ref189233197 \r \h </w:instrText>
      </w:r>
      <w:r w:rsidR="00B0374C">
        <w:fldChar w:fldCharType="separate"/>
      </w:r>
      <w:r w:rsidR="009D5A1C">
        <w:t>17.7.6</w:t>
      </w:r>
      <w:r w:rsidR="00B0374C">
        <w:fldChar w:fldCharType="end"/>
      </w:r>
      <w:r w:rsidR="00B0374C">
        <w:t xml:space="preserve"> Zadávací dokumentace</w:t>
      </w:r>
      <w:r>
        <w:t>, je porušením zadávacích podmínek a může vést k vyloučení účastníka ze zadávacího řízení.</w:t>
      </w:r>
    </w:p>
    <w:p w14:paraId="028407C9" w14:textId="55CA025C" w:rsidR="006665EB" w:rsidRPr="00384E1D" w:rsidRDefault="007C5EE4" w:rsidP="00684123">
      <w:pPr>
        <w:pStyle w:val="111odst"/>
        <w:rPr>
          <w:b/>
        </w:rPr>
      </w:pPr>
      <w:r w:rsidRPr="00684123">
        <w:t>Zadavatel</w:t>
      </w:r>
      <w:r>
        <w:t xml:space="preserve"> je povinen vrátit vzorek v souladu s 39 odst. 6 ZZVZ, </w:t>
      </w:r>
      <w:r w:rsidR="00B454C5">
        <w:t>ú</w:t>
      </w:r>
      <w:r>
        <w:t>častník bere na vědomí, že Zadavatel bude vzorek testovat</w:t>
      </w:r>
      <w:r w:rsidR="005316F7">
        <w:t xml:space="preserve"> </w:t>
      </w:r>
      <w:r w:rsidR="00CE56AF">
        <w:t xml:space="preserve">v </w:t>
      </w:r>
      <w:r>
        <w:t>exteriérové</w:t>
      </w:r>
      <w:r w:rsidR="00CE56AF">
        <w:t>m</w:t>
      </w:r>
      <w:r>
        <w:t xml:space="preserve"> prostředí</w:t>
      </w:r>
      <w:r w:rsidR="00CE56AF">
        <w:t>, čímž jej vystaví běžným klimatickým podmínkám</w:t>
      </w:r>
      <w:r>
        <w:t xml:space="preserve">. </w:t>
      </w:r>
      <w:r w:rsidR="00791CD7">
        <w:t>Vzorek bude testován včetně Zadavatelem instalovaného SW.</w:t>
      </w:r>
    </w:p>
    <w:p w14:paraId="464A5311" w14:textId="2A8CF008" w:rsidR="00384E1D" w:rsidRPr="00EF7A4C" w:rsidRDefault="00384E1D" w:rsidP="00684123">
      <w:pPr>
        <w:pStyle w:val="111odst"/>
        <w:rPr>
          <w:b/>
        </w:rPr>
      </w:pPr>
      <w:r w:rsidRPr="00EF7A4C">
        <w:t xml:space="preserve">Účastník je povinen v rámci předběžných nabídek a nabídek </w:t>
      </w:r>
      <w:r>
        <w:t xml:space="preserve">předložit vyplněnou přílohu </w:t>
      </w:r>
      <w:r>
        <w:fldChar w:fldCharType="begin"/>
      </w:r>
      <w:r>
        <w:instrText xml:space="preserve"> REF _Ref190881291 \r \h </w:instrText>
      </w:r>
      <w:r>
        <w:fldChar w:fldCharType="separate"/>
      </w:r>
      <w:r w:rsidR="009D5A1C">
        <w:t>č. 11</w:t>
      </w:r>
      <w:r>
        <w:fldChar w:fldCharType="end"/>
      </w:r>
      <w:r>
        <w:t xml:space="preserve"> Zadávací dokumentace, z níž bude Zadavatel moci ověřit splnění požadavků na technickou specifikaci nabízeného plnění</w:t>
      </w:r>
      <w:r w:rsidR="00B10872">
        <w:t xml:space="preserve"> a která se stane součástí Smlouvy, jako příloha A) přílohy č. 1 Smlouvy</w:t>
      </w:r>
      <w:r>
        <w:t>.</w:t>
      </w:r>
    </w:p>
    <w:p w14:paraId="75DA5DB5" w14:textId="4ABF9C65" w:rsidR="007C5EE4" w:rsidRPr="00EF7A4C" w:rsidRDefault="007C5EE4" w:rsidP="00684123">
      <w:pPr>
        <w:pStyle w:val="111odst"/>
        <w:rPr>
          <w:b/>
        </w:rPr>
      </w:pPr>
      <w:r w:rsidRPr="00DE502A">
        <w:t xml:space="preserve">Pro zpracování </w:t>
      </w:r>
      <w:r>
        <w:t>předběžné nabídky a nabídky</w:t>
      </w:r>
      <w:r w:rsidRPr="00DE502A">
        <w:t xml:space="preserve"> Zadavatel doporučuje níže uvedené řazení dokladů a dokumentů</w:t>
      </w:r>
      <w:r>
        <w:t>:</w:t>
      </w:r>
    </w:p>
    <w:p w14:paraId="728A8B60" w14:textId="05EDB639" w:rsidR="007C5EE4" w:rsidRDefault="007C5EE4" w:rsidP="00203FB6">
      <w:pPr>
        <w:pStyle w:val="odsta"/>
        <w:numPr>
          <w:ilvl w:val="0"/>
          <w:numId w:val="24"/>
        </w:numPr>
      </w:pPr>
      <w:r>
        <w:t xml:space="preserve">Cenová nabídka v souladu s přílohou </w:t>
      </w:r>
      <w:r w:rsidR="00E90850">
        <w:fldChar w:fldCharType="begin"/>
      </w:r>
      <w:r w:rsidR="00E90850">
        <w:instrText xml:space="preserve"> REF _Ref61562156 \r \h </w:instrText>
      </w:r>
      <w:r w:rsidR="00E90850">
        <w:fldChar w:fldCharType="separate"/>
      </w:r>
      <w:r w:rsidR="009D5A1C">
        <w:t>č. 4</w:t>
      </w:r>
      <w:r w:rsidR="00E90850">
        <w:fldChar w:fldCharType="end"/>
      </w:r>
      <w:r w:rsidR="00B454C5">
        <w:t xml:space="preserve"> </w:t>
      </w:r>
      <w:r>
        <w:t>této Zadávací dokumentace</w:t>
      </w:r>
      <w:r w:rsidR="008F5750">
        <w:t>;</w:t>
      </w:r>
    </w:p>
    <w:p w14:paraId="1A5A5FBF" w14:textId="37277C45" w:rsidR="0062551D" w:rsidRDefault="0062551D" w:rsidP="00203FB6">
      <w:pPr>
        <w:pStyle w:val="odsta"/>
        <w:numPr>
          <w:ilvl w:val="0"/>
          <w:numId w:val="24"/>
        </w:numPr>
      </w:pPr>
      <w:r>
        <w:t>Katalog dílů</w:t>
      </w:r>
      <w:r w:rsidR="004E4867">
        <w:t>, z nichž se nabízená zařízení skládají</w:t>
      </w:r>
      <w:r w:rsidR="008F5750">
        <w:t>;</w:t>
      </w:r>
    </w:p>
    <w:p w14:paraId="306A2036" w14:textId="0CB329B6" w:rsidR="007C5EE4" w:rsidRDefault="00EE11EA" w:rsidP="00203FB6">
      <w:pPr>
        <w:pStyle w:val="odsta"/>
        <w:numPr>
          <w:ilvl w:val="0"/>
          <w:numId w:val="17"/>
        </w:numPr>
      </w:pPr>
      <w:r>
        <w:t>Smlouva</w:t>
      </w:r>
      <w:r w:rsidR="007C5EE4">
        <w:t xml:space="preserve"> ve znění dle přílohy </w:t>
      </w:r>
      <w:r w:rsidR="00E90850">
        <w:fldChar w:fldCharType="begin"/>
      </w:r>
      <w:r w:rsidR="00E90850">
        <w:instrText xml:space="preserve"> REF _Ref190878694 \r \h </w:instrText>
      </w:r>
      <w:r w:rsidR="00E90850">
        <w:fldChar w:fldCharType="separate"/>
      </w:r>
      <w:r w:rsidR="009D5A1C">
        <w:t>č. 7</w:t>
      </w:r>
      <w:r w:rsidR="00E90850">
        <w:fldChar w:fldCharType="end"/>
      </w:r>
      <w:r w:rsidR="00B454C5">
        <w:t xml:space="preserve"> </w:t>
      </w:r>
      <w:r w:rsidR="007C5EE4">
        <w:t xml:space="preserve">této Zadávací dokumentace, doplněná o údaje, jež byly </w:t>
      </w:r>
      <w:r w:rsidR="00B454C5">
        <w:t>ú</w:t>
      </w:r>
      <w:r w:rsidR="007C5EE4">
        <w:t>častníkovi k</w:t>
      </w:r>
      <w:r w:rsidR="008F5750">
        <w:t> </w:t>
      </w:r>
      <w:r w:rsidR="007C5EE4">
        <w:t>vyplnění</w:t>
      </w:r>
      <w:r w:rsidR="008F5750">
        <w:t>;</w:t>
      </w:r>
    </w:p>
    <w:p w14:paraId="162422D6" w14:textId="2EBBFE96" w:rsidR="007C5EE4" w:rsidRDefault="007C5EE4" w:rsidP="00203FB6">
      <w:pPr>
        <w:pStyle w:val="odsta"/>
        <w:numPr>
          <w:ilvl w:val="0"/>
          <w:numId w:val="17"/>
        </w:numPr>
      </w:pPr>
      <w:r>
        <w:t>Katalogové listy</w:t>
      </w:r>
      <w:del w:id="25" w:author="Autor">
        <w:r w:rsidR="00AD1E93">
          <w:delText xml:space="preserve">, technickou, výkresovou dokumentaci </w:delText>
        </w:r>
        <w:r>
          <w:delText xml:space="preserve">dodávaného </w:delText>
        </w:r>
        <w:r w:rsidR="00AD1E93">
          <w:delText>HW včet</w:delText>
        </w:r>
        <w:r w:rsidR="00035553">
          <w:delText>ně stavební připravenosti</w:delText>
        </w:r>
        <w:r w:rsidR="006B0552">
          <w:delText>. Katalogový list</w:delText>
        </w:r>
      </w:del>
      <w:r w:rsidR="00305446">
        <w:t xml:space="preserve"> pro každý typ zobrazovacího panelu</w:t>
      </w:r>
      <w:ins w:id="26" w:author="Autor">
        <w:r w:rsidR="00A035AA">
          <w:t>, přičemž každý katalogový list</w:t>
        </w:r>
      </w:ins>
      <w:r w:rsidR="006B0552">
        <w:t xml:space="preserve"> musí obsahovat:</w:t>
      </w:r>
    </w:p>
    <w:p w14:paraId="5D55972B" w14:textId="5F264C70" w:rsidR="00A57BAC" w:rsidRDefault="00A57BAC" w:rsidP="00203FB6">
      <w:pPr>
        <w:pStyle w:val="odsta"/>
        <w:numPr>
          <w:ilvl w:val="0"/>
          <w:numId w:val="25"/>
        </w:numPr>
        <w:spacing w:before="0" w:after="0"/>
        <w:ind w:left="1843" w:hanging="312"/>
      </w:pPr>
      <w:r>
        <w:t>technick</w:t>
      </w:r>
      <w:r w:rsidR="00791CD7">
        <w:t>ou</w:t>
      </w:r>
      <w:r>
        <w:t xml:space="preserve"> specifikac</w:t>
      </w:r>
      <w:r w:rsidR="00791CD7">
        <w:t>i,</w:t>
      </w:r>
    </w:p>
    <w:p w14:paraId="10BB1410" w14:textId="745BA051" w:rsidR="006B0552" w:rsidRDefault="006B0552" w:rsidP="00203FB6">
      <w:pPr>
        <w:pStyle w:val="odsta"/>
        <w:numPr>
          <w:ilvl w:val="0"/>
          <w:numId w:val="25"/>
        </w:numPr>
        <w:spacing w:before="0" w:after="0"/>
        <w:ind w:left="1843" w:hanging="312"/>
      </w:pPr>
      <w:r>
        <w:t>technický výkres zařízení s rozměrovými kótami</w:t>
      </w:r>
      <w:r w:rsidR="00791CD7">
        <w:t>,</w:t>
      </w:r>
    </w:p>
    <w:p w14:paraId="73FD65AD" w14:textId="6FD06E8C" w:rsidR="006B0552" w:rsidRDefault="006B0552" w:rsidP="00203FB6">
      <w:pPr>
        <w:pStyle w:val="odsta"/>
        <w:numPr>
          <w:ilvl w:val="0"/>
          <w:numId w:val="25"/>
        </w:numPr>
        <w:spacing w:before="0" w:after="0"/>
        <w:ind w:left="1843" w:hanging="312"/>
      </w:pPr>
      <w:r>
        <w:t>zobrazení uchycení na zeď (pokud jej model obsahuje)</w:t>
      </w:r>
      <w:r w:rsidR="00791CD7">
        <w:t>,</w:t>
      </w:r>
    </w:p>
    <w:p w14:paraId="5B32A312" w14:textId="7D228CEA" w:rsidR="006B0552" w:rsidRDefault="00A035AA" w:rsidP="00203FB6">
      <w:pPr>
        <w:pStyle w:val="odsta"/>
        <w:numPr>
          <w:ilvl w:val="0"/>
          <w:numId w:val="25"/>
        </w:numPr>
        <w:spacing w:before="0" w:after="0"/>
        <w:ind w:left="1843" w:hanging="312"/>
      </w:pPr>
      <w:ins w:id="27" w:author="Autor">
        <w:r>
          <w:t xml:space="preserve">lokalizaci </w:t>
        </w:r>
      </w:ins>
      <w:r w:rsidR="006B0552">
        <w:t>umístění výstupů jednotlivých kabelů (napájecí, datový</w:t>
      </w:r>
      <w:del w:id="28" w:author="Autor">
        <w:r w:rsidR="006B0552">
          <w:delText>,</w:delText>
        </w:r>
      </w:del>
      <w:r w:rsidR="006B0552">
        <w:t xml:space="preserve"> atp.)</w:t>
      </w:r>
      <w:r w:rsidR="00791CD7">
        <w:t>,</w:t>
      </w:r>
    </w:p>
    <w:p w14:paraId="3184F7B4" w14:textId="77777777" w:rsidR="006B0552" w:rsidRDefault="006B0552" w:rsidP="00203FB6">
      <w:pPr>
        <w:pStyle w:val="odsta"/>
        <w:numPr>
          <w:ilvl w:val="0"/>
          <w:numId w:val="25"/>
        </w:numPr>
        <w:spacing w:before="0" w:after="0"/>
        <w:ind w:left="1843" w:hanging="312"/>
        <w:rPr>
          <w:del w:id="29" w:author="Autor"/>
        </w:rPr>
      </w:pPr>
      <w:del w:id="30" w:author="Autor">
        <w:r>
          <w:delText>vizualizaci čelního pohledu na zobrazovací panel (v případě oboustranného, oba pohledy)</w:delText>
        </w:r>
        <w:r w:rsidR="00791CD7">
          <w:delText>,</w:delText>
        </w:r>
      </w:del>
    </w:p>
    <w:p w14:paraId="551F7042" w14:textId="77777777" w:rsidR="006B0552" w:rsidRDefault="006B0552" w:rsidP="00203FB6">
      <w:pPr>
        <w:pStyle w:val="odsta"/>
        <w:numPr>
          <w:ilvl w:val="0"/>
          <w:numId w:val="25"/>
        </w:numPr>
        <w:spacing w:before="0" w:after="0"/>
        <w:ind w:left="1843" w:hanging="312"/>
        <w:rPr>
          <w:del w:id="31" w:author="Autor"/>
        </w:rPr>
      </w:pPr>
      <w:del w:id="32" w:author="Autor">
        <w:r>
          <w:delText xml:space="preserve">fotografii, případně sérii </w:delText>
        </w:r>
        <w:r w:rsidR="00305446">
          <w:delText>fotografií</w:delText>
        </w:r>
        <w:r>
          <w:delText xml:space="preserve"> zařízení</w:delText>
        </w:r>
        <w:r w:rsidR="00791CD7">
          <w:delText>,</w:delText>
        </w:r>
      </w:del>
    </w:p>
    <w:p w14:paraId="5868B47F" w14:textId="73249809" w:rsidR="006B0552" w:rsidRDefault="006B0552" w:rsidP="00203FB6">
      <w:pPr>
        <w:pStyle w:val="odsta"/>
        <w:numPr>
          <w:ilvl w:val="0"/>
          <w:numId w:val="25"/>
        </w:numPr>
        <w:spacing w:before="0" w:after="0"/>
        <w:ind w:left="1843" w:hanging="312"/>
        <w:rPr>
          <w:ins w:id="33" w:author="Autor"/>
        </w:rPr>
      </w:pPr>
      <w:ins w:id="34" w:author="Autor">
        <w:r>
          <w:t>foto</w:t>
        </w:r>
        <w:r w:rsidR="00A035AA">
          <w:t>dokumentaci zařízení, popřípadě vizualizaci/</w:t>
        </w:r>
        <w:proofErr w:type="spellStart"/>
        <w:r w:rsidR="00A035AA">
          <w:t>rendery</w:t>
        </w:r>
        <w:proofErr w:type="spellEnd"/>
        <w:r w:rsidR="00A035AA">
          <w:t xml:space="preserve"> celého zařízení ze všech stran,</w:t>
        </w:r>
        <w:r w:rsidR="00235C83">
          <w:t xml:space="preserve"> včetně pohledu na otevřené zařízení (tak, aby byl patrný způsob otvírání)</w:t>
        </w:r>
        <w:r w:rsidR="00791CD7">
          <w:t>,</w:t>
        </w:r>
      </w:ins>
    </w:p>
    <w:p w14:paraId="43E14B39" w14:textId="3C61975F" w:rsidR="006B0552" w:rsidRDefault="006B0552" w:rsidP="00203FB6">
      <w:pPr>
        <w:pStyle w:val="odsta"/>
        <w:numPr>
          <w:ilvl w:val="0"/>
          <w:numId w:val="25"/>
        </w:numPr>
        <w:spacing w:before="0" w:after="0"/>
        <w:ind w:left="1843" w:hanging="312"/>
      </w:pPr>
      <w:r>
        <w:t>umístění kotvicích bodů</w:t>
      </w:r>
      <w:r w:rsidR="00791CD7">
        <w:t>,</w:t>
      </w:r>
    </w:p>
    <w:p w14:paraId="231AFFA7" w14:textId="6276FB99" w:rsidR="006B0552" w:rsidRDefault="006B0552" w:rsidP="00203FB6">
      <w:pPr>
        <w:pStyle w:val="odsta"/>
        <w:numPr>
          <w:ilvl w:val="0"/>
          <w:numId w:val="25"/>
        </w:numPr>
        <w:spacing w:before="0" w:after="0"/>
        <w:ind w:left="1843" w:hanging="312"/>
      </w:pPr>
      <w:r>
        <w:t xml:space="preserve">umístění a popis bodů pro </w:t>
      </w:r>
      <w:del w:id="35" w:author="Autor">
        <w:r>
          <w:delText>demontáž</w:delText>
        </w:r>
      </w:del>
      <w:ins w:id="36" w:author="Autor">
        <w:r w:rsidR="00243EE9">
          <w:t>otevření</w:t>
        </w:r>
      </w:ins>
      <w:r w:rsidR="00243EE9">
        <w:t xml:space="preserve"> </w:t>
      </w:r>
      <w:r>
        <w:t>kapotáže (pro servisní prohlídky a zásahy)</w:t>
      </w:r>
      <w:r w:rsidR="00791CD7">
        <w:t>,</w:t>
      </w:r>
    </w:p>
    <w:p w14:paraId="57D493A2" w14:textId="15C91850" w:rsidR="00AC20F4" w:rsidRDefault="00AC20F4" w:rsidP="00203FB6">
      <w:pPr>
        <w:pStyle w:val="odsta"/>
        <w:numPr>
          <w:ilvl w:val="0"/>
          <w:numId w:val="25"/>
        </w:numPr>
        <w:spacing w:before="0" w:after="0"/>
        <w:ind w:left="1843" w:hanging="312"/>
        <w:rPr>
          <w:ins w:id="37" w:author="Autor"/>
        </w:rPr>
      </w:pPr>
      <w:ins w:id="38" w:author="Autor">
        <w:r>
          <w:t>dokumentace k senzoru otevření dveří, senzoru nárazu a teplotním čidlům, včetně popisu zapojení a jejich komunikačního rozhraní,</w:t>
        </w:r>
      </w:ins>
    </w:p>
    <w:p w14:paraId="04F2E3F6" w14:textId="156CC0AF" w:rsidR="006B0552" w:rsidRDefault="006B0552" w:rsidP="00203FB6">
      <w:pPr>
        <w:pStyle w:val="odsta"/>
        <w:numPr>
          <w:ilvl w:val="0"/>
          <w:numId w:val="25"/>
        </w:numPr>
        <w:spacing w:before="0" w:after="0"/>
        <w:ind w:left="1843" w:hanging="312"/>
      </w:pPr>
      <w:r>
        <w:t>výkres vnitřního uspořádání</w:t>
      </w:r>
      <w:r w:rsidR="008F5750">
        <w:t>;</w:t>
      </w:r>
    </w:p>
    <w:p w14:paraId="488CDA75" w14:textId="5E39DDA7" w:rsidR="00AC20F4" w:rsidRPr="00632C68" w:rsidRDefault="00BB3F39" w:rsidP="00632C68">
      <w:pPr>
        <w:pStyle w:val="odsta"/>
        <w:numPr>
          <w:ilvl w:val="0"/>
          <w:numId w:val="0"/>
        </w:numPr>
        <w:ind w:left="1247"/>
        <w:rPr>
          <w:ins w:id="39" w:author="Autor"/>
          <w:u w:val="single"/>
        </w:rPr>
      </w:pPr>
      <w:ins w:id="40" w:author="Autor">
        <w:r>
          <w:rPr>
            <w:u w:val="single"/>
          </w:rPr>
          <w:t>Zadavatel požaduje, aby k</w:t>
        </w:r>
        <w:r w:rsidR="00AC20F4" w:rsidRPr="00632C68">
          <w:rPr>
            <w:u w:val="single"/>
          </w:rPr>
          <w:t xml:space="preserve">atalogové listy dle tohoto bodu </w:t>
        </w:r>
        <w:r>
          <w:rPr>
            <w:u w:val="single"/>
          </w:rPr>
          <w:t>byly</w:t>
        </w:r>
        <w:r w:rsidR="00AC20F4" w:rsidRPr="00632C68">
          <w:rPr>
            <w:u w:val="single"/>
          </w:rPr>
          <w:t xml:space="preserve"> v rámci nabídky doloženy v takové struktuře</w:t>
        </w:r>
        <w:r w:rsidR="00AC20F4">
          <w:rPr>
            <w:u w:val="single"/>
          </w:rPr>
          <w:t xml:space="preserve"> a řazení</w:t>
        </w:r>
        <w:r w:rsidR="00AC20F4" w:rsidRPr="00632C68">
          <w:rPr>
            <w:u w:val="single"/>
          </w:rPr>
          <w:t>, aby bylo zřejmé, k jakému typu zařízení se vztahují (interiér/exteriér, stojan/na zeď, jednostranný/oboustranný).</w:t>
        </w:r>
      </w:ins>
    </w:p>
    <w:p w14:paraId="15242A42" w14:textId="3DBFF12F" w:rsidR="00384E1D" w:rsidRDefault="00384E1D" w:rsidP="00203FB6">
      <w:pPr>
        <w:pStyle w:val="odsta"/>
        <w:numPr>
          <w:ilvl w:val="0"/>
          <w:numId w:val="17"/>
        </w:numPr>
      </w:pPr>
      <w:r>
        <w:t xml:space="preserve">Vyplněná příloha </w:t>
      </w:r>
      <w:r>
        <w:fldChar w:fldCharType="begin"/>
      </w:r>
      <w:r>
        <w:instrText xml:space="preserve"> REF _Ref190881291 \r \h </w:instrText>
      </w:r>
      <w:r>
        <w:fldChar w:fldCharType="separate"/>
      </w:r>
      <w:r w:rsidR="009D5A1C">
        <w:t>č. 11</w:t>
      </w:r>
      <w:r>
        <w:fldChar w:fldCharType="end"/>
      </w:r>
      <w:r>
        <w:t xml:space="preserve"> Zadávací dokumentace;</w:t>
      </w:r>
    </w:p>
    <w:p w14:paraId="7B916522" w14:textId="069B76AB" w:rsidR="004C30C2" w:rsidRDefault="004C30C2" w:rsidP="00203FB6">
      <w:pPr>
        <w:pStyle w:val="odsta"/>
        <w:numPr>
          <w:ilvl w:val="0"/>
          <w:numId w:val="17"/>
        </w:numPr>
      </w:pPr>
      <w:r>
        <w:t>Návod pro instalaci a užívání dodávaného zboží v českém jazyce</w:t>
      </w:r>
      <w:r w:rsidR="008F5750">
        <w:t>;</w:t>
      </w:r>
    </w:p>
    <w:p w14:paraId="1BC06BB6" w14:textId="59C5B98F" w:rsidR="00517713" w:rsidRDefault="00517713" w:rsidP="00203FB6">
      <w:pPr>
        <w:pStyle w:val="odsta"/>
        <w:numPr>
          <w:ilvl w:val="0"/>
          <w:numId w:val="17"/>
        </w:numPr>
        <w:rPr>
          <w:ins w:id="41" w:author="Autor"/>
        </w:rPr>
      </w:pPr>
      <w:ins w:id="42" w:author="Autor">
        <w:r>
          <w:t>Požadavky na stavební připravenost pro jednotlivé typy zařízení;</w:t>
        </w:r>
      </w:ins>
    </w:p>
    <w:p w14:paraId="03E422FD" w14:textId="62988A0F" w:rsidR="007C5EE4" w:rsidRDefault="007C5EE4" w:rsidP="00203FB6">
      <w:pPr>
        <w:pStyle w:val="odsta"/>
        <w:numPr>
          <w:ilvl w:val="0"/>
          <w:numId w:val="17"/>
        </w:numPr>
      </w:pPr>
      <w:r>
        <w:t xml:space="preserve">Čestné prohlášení k registru smluv, jehož vzor je </w:t>
      </w:r>
      <w:r w:rsidRPr="00B454C5">
        <w:t xml:space="preserve">přílohou </w:t>
      </w:r>
      <w:r w:rsidR="00B454C5" w:rsidRPr="00B454C5">
        <w:fldChar w:fldCharType="begin"/>
      </w:r>
      <w:r w:rsidR="00B454C5" w:rsidRPr="00B454C5">
        <w:instrText xml:space="preserve"> REF _Ref61562590 \r \h </w:instrText>
      </w:r>
      <w:r w:rsidR="00B454C5">
        <w:instrText xml:space="preserve"> \* MERGEFORMAT </w:instrText>
      </w:r>
      <w:r w:rsidR="00B454C5" w:rsidRPr="00B454C5">
        <w:fldChar w:fldCharType="separate"/>
      </w:r>
      <w:r w:rsidR="009D5A1C">
        <w:t>č. 8</w:t>
      </w:r>
      <w:r w:rsidR="00B454C5" w:rsidRPr="00B454C5">
        <w:fldChar w:fldCharType="end"/>
      </w:r>
      <w:r w:rsidR="00B454C5" w:rsidRPr="00B454C5">
        <w:t xml:space="preserve"> </w:t>
      </w:r>
      <w:r>
        <w:t>této Zadávací dokumentace</w:t>
      </w:r>
      <w:r w:rsidR="008F5750">
        <w:t>;</w:t>
      </w:r>
    </w:p>
    <w:p w14:paraId="02F0777D" w14:textId="4CFF3BBA" w:rsidR="007C5EE4" w:rsidRDefault="007C5EE4" w:rsidP="00203FB6">
      <w:pPr>
        <w:pStyle w:val="odsta"/>
        <w:numPr>
          <w:ilvl w:val="0"/>
          <w:numId w:val="17"/>
        </w:numPr>
      </w:pPr>
      <w:r>
        <w:t>Ostatní dokumenty</w:t>
      </w:r>
      <w:r w:rsidR="008F5750">
        <w:t>;</w:t>
      </w:r>
    </w:p>
    <w:p w14:paraId="3175D28E" w14:textId="76AC08CB" w:rsidR="007C5EE4" w:rsidRPr="00EF7A4C" w:rsidRDefault="007C5EE4" w:rsidP="00203FB6">
      <w:pPr>
        <w:pStyle w:val="odsta"/>
        <w:numPr>
          <w:ilvl w:val="0"/>
          <w:numId w:val="17"/>
        </w:numPr>
      </w:pPr>
      <w:r>
        <w:t xml:space="preserve">Nad rámec uvedeného Zadavatel upozorňuje, že </w:t>
      </w:r>
      <w:r w:rsidR="00B454C5">
        <w:t>ú</w:t>
      </w:r>
      <w:r w:rsidR="00791CD7">
        <w:t xml:space="preserve">častník je </w:t>
      </w:r>
      <w:r>
        <w:t xml:space="preserve">rovněž povinen dodat </w:t>
      </w:r>
      <w:r w:rsidR="00B0374C">
        <w:t>na výzvu</w:t>
      </w:r>
      <w:r>
        <w:t xml:space="preserve"> </w:t>
      </w:r>
      <w:r w:rsidR="00684123">
        <w:t xml:space="preserve">Zadavatele, učiněnou v souladu se Zadávací dokumentací, </w:t>
      </w:r>
      <w:r>
        <w:t>vzorky</w:t>
      </w:r>
      <w:r w:rsidR="008F5750">
        <w:t>.</w:t>
      </w:r>
    </w:p>
    <w:p w14:paraId="0EBBDDDD" w14:textId="14A803AE" w:rsidR="00477261" w:rsidRPr="00684123" w:rsidRDefault="00B6324F" w:rsidP="00C62FF2">
      <w:pPr>
        <w:pStyle w:val="111odst"/>
      </w:pPr>
      <w:r w:rsidRPr="00684123">
        <w:t>Požadavky na zpracování předběžné nabídky a nabídky mohou být doplněny či upřesněny ve Výzvě k podání předběžné nabídky či nabídky</w:t>
      </w:r>
      <w:r w:rsidR="00CF61B7" w:rsidRPr="00684123">
        <w:t>, například v návaznosti na výsledky jednání s účastníky o předběžných nabídkách</w:t>
      </w:r>
      <w:r w:rsidRPr="00684123">
        <w:t xml:space="preserve"> (např. bližší požadavky na obsah (předběžné) nabídky).</w:t>
      </w:r>
    </w:p>
    <w:p w14:paraId="1C29BCDE" w14:textId="0BCEE0C5" w:rsidR="00B454C5" w:rsidRPr="00B454C5" w:rsidRDefault="00B454C5" w:rsidP="00BB1744">
      <w:pPr>
        <w:pStyle w:val="1lnek"/>
      </w:pPr>
      <w:r w:rsidRPr="00B454C5">
        <w:t>Přepočet měn</w:t>
      </w:r>
    </w:p>
    <w:p w14:paraId="2C5CD867" w14:textId="31802575" w:rsidR="00586506" w:rsidRPr="00B454C5" w:rsidRDefault="00586506" w:rsidP="00B454C5">
      <w:pPr>
        <w:pStyle w:val="11odst"/>
      </w:pPr>
      <w:r w:rsidRPr="00B454C5">
        <w:t>Požaduje-li Zadavatel v žádosti o účast/předběžné nabídce/nabídce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zadávacího řízení. Postup dle předchozí věty se neuplatní pro hodnocení dle kritéria nejnižší nabídkové ceny. Nabídková cena musí být vždy uvedena v Zadavatelem požadované měně.</w:t>
      </w:r>
    </w:p>
    <w:p w14:paraId="7F88DD5F" w14:textId="1B142436" w:rsidR="005D636E" w:rsidRPr="005D636E" w:rsidRDefault="005D636E" w:rsidP="00BB1744">
      <w:pPr>
        <w:pStyle w:val="1lnek"/>
        <w:keepNext/>
        <w:keepLines/>
      </w:pPr>
      <w:r w:rsidRPr="005D636E">
        <w:t xml:space="preserve">Jiné požadavky Zadavatele na plnění veřejné zakázky: </w:t>
      </w:r>
    </w:p>
    <w:p w14:paraId="40A17588" w14:textId="77777777" w:rsidR="005D636E" w:rsidRPr="00822CB2" w:rsidRDefault="005D636E" w:rsidP="00BB1744">
      <w:pPr>
        <w:pStyle w:val="11odst"/>
      </w:pPr>
      <w:r w:rsidRPr="00822CB2">
        <w:t>Využití poddodavatele</w:t>
      </w:r>
    </w:p>
    <w:p w14:paraId="0D26AB2A" w14:textId="6DEBDCD4" w:rsidR="00822CB2" w:rsidRPr="00822CB2" w:rsidRDefault="00822CB2" w:rsidP="00684123">
      <w:pPr>
        <w:pStyle w:val="111odst"/>
      </w:pPr>
      <w:r w:rsidRPr="00822CB2">
        <w:t xml:space="preserve">Zadavatel </w:t>
      </w:r>
      <w:r w:rsidRPr="0058559B">
        <w:t>požaduje, aby účastník zadávacího</w:t>
      </w:r>
      <w:r w:rsidRPr="00822CB2">
        <w:t xml:space="preserve"> řízení v</w:t>
      </w:r>
      <w:r w:rsidR="00CA3244">
        <w:t> předběžné nabídce a</w:t>
      </w:r>
      <w:r w:rsidRPr="00822CB2">
        <w:t xml:space="preserve"> nabídce:</w:t>
      </w:r>
    </w:p>
    <w:p w14:paraId="1F812C0C" w14:textId="40E88869" w:rsidR="00822CB2" w:rsidRPr="00822CB2" w:rsidRDefault="00822CB2" w:rsidP="00203FB6">
      <w:pPr>
        <w:pStyle w:val="odsta"/>
        <w:numPr>
          <w:ilvl w:val="0"/>
          <w:numId w:val="18"/>
        </w:numPr>
      </w:pPr>
      <w:r w:rsidRPr="00822CB2">
        <w:t>určil části veřejné zakázky, které hodlá plnit prostřednictvím poddodavatelů, a</w:t>
      </w:r>
    </w:p>
    <w:p w14:paraId="39838E45" w14:textId="33C60002" w:rsidR="00822CB2" w:rsidRPr="00822CB2" w:rsidRDefault="00822CB2" w:rsidP="00454501">
      <w:pPr>
        <w:pStyle w:val="odsta"/>
      </w:pPr>
      <w:r w:rsidRPr="00822CB2">
        <w:t>předložil seznam poddodavatelů, pokud jsou dodavateli známi a uvedl, kterou část veřejné zakázky bude každý z poddodavatelů plnit.</w:t>
      </w:r>
    </w:p>
    <w:p w14:paraId="1AD18701" w14:textId="77777777" w:rsidR="005D636E" w:rsidRDefault="005D636E" w:rsidP="00684123">
      <w:pPr>
        <w:pStyle w:val="111odst"/>
        <w:rPr>
          <w:b/>
        </w:rPr>
      </w:pPr>
      <w:r w:rsidRPr="00B877A0">
        <w:t>Seznam poddodavatelů učiní dodavatel přílohou Smlouvy</w:t>
      </w:r>
      <w:r w:rsidRPr="00822CB2">
        <w:rPr>
          <w:b/>
        </w:rPr>
        <w:t xml:space="preserve">. </w:t>
      </w:r>
    </w:p>
    <w:p w14:paraId="3EBF0D2E" w14:textId="77777777" w:rsidR="005D636E" w:rsidRPr="005D636E" w:rsidRDefault="005D636E" w:rsidP="00BB1744">
      <w:pPr>
        <w:pStyle w:val="1lnek"/>
        <w:keepNext/>
        <w:keepLines/>
        <w:rPr>
          <w:rFonts w:eastAsia="Verdana"/>
          <w:noProof/>
        </w:rPr>
      </w:pPr>
      <w:r w:rsidRPr="005D636E">
        <w:rPr>
          <w:rFonts w:eastAsia="Verdana"/>
          <w:noProof/>
        </w:rPr>
        <w:t>Varianty nabídky</w:t>
      </w:r>
    </w:p>
    <w:p w14:paraId="42698603" w14:textId="77777777" w:rsidR="005D636E" w:rsidRPr="005D636E" w:rsidRDefault="005D636E" w:rsidP="00BB1744">
      <w:pPr>
        <w:pStyle w:val="11odst"/>
      </w:pPr>
      <w:r w:rsidRPr="005D636E">
        <w:t>Zadavatel nepřipouští varianty nabídky.</w:t>
      </w:r>
    </w:p>
    <w:p w14:paraId="6546F4EF" w14:textId="6EBDFE8F" w:rsidR="005D636E" w:rsidRPr="00F72DDD" w:rsidRDefault="00D479C9" w:rsidP="00BB1744">
      <w:pPr>
        <w:pStyle w:val="1lnek"/>
        <w:keepNext/>
        <w:keepLines/>
      </w:pPr>
      <w:r w:rsidRPr="00F72DDD">
        <w:t xml:space="preserve">Závazný </w:t>
      </w:r>
      <w:r w:rsidR="00EE11EA">
        <w:t>vzor</w:t>
      </w:r>
      <w:r w:rsidR="00EE11EA" w:rsidRPr="00F72DDD">
        <w:t xml:space="preserve"> </w:t>
      </w:r>
      <w:r w:rsidR="00EE11EA">
        <w:t>smlouvy</w:t>
      </w:r>
      <w:r w:rsidR="005D636E" w:rsidRPr="00F72DDD">
        <w:t xml:space="preserve"> </w:t>
      </w:r>
    </w:p>
    <w:p w14:paraId="6E2F587A" w14:textId="30205BCF" w:rsidR="005D636E" w:rsidRPr="00F72DDD" w:rsidRDefault="005D636E" w:rsidP="00BB1744">
      <w:pPr>
        <w:pStyle w:val="11odst"/>
      </w:pPr>
      <w:r w:rsidRPr="00F72DDD">
        <w:t xml:space="preserve">Dodavatel je povinen využít Závazný </w:t>
      </w:r>
      <w:r w:rsidR="00EE11EA">
        <w:t>vzor</w:t>
      </w:r>
      <w:r w:rsidR="00EE11EA" w:rsidRPr="00F72DDD">
        <w:t xml:space="preserve"> </w:t>
      </w:r>
      <w:r w:rsidR="00EE11EA">
        <w:t>smlouvy</w:t>
      </w:r>
      <w:r w:rsidRPr="00F72DDD">
        <w:t>, který tvoří přílohu</w:t>
      </w:r>
      <w:r w:rsidR="00E32E3D" w:rsidRPr="00F72DDD">
        <w:t xml:space="preserve"> </w:t>
      </w:r>
      <w:r w:rsidR="00E32E3D" w:rsidRPr="00F72DDD">
        <w:fldChar w:fldCharType="begin"/>
      </w:r>
      <w:r w:rsidR="00E32E3D" w:rsidRPr="00F72DDD">
        <w:instrText xml:space="preserve"> REF _Ref90372844 \r \h </w:instrText>
      </w:r>
      <w:r w:rsidR="00F72DDD">
        <w:instrText xml:space="preserve"> \* MERGEFORMAT </w:instrText>
      </w:r>
      <w:r w:rsidR="00E32E3D" w:rsidRPr="00F72DDD">
        <w:fldChar w:fldCharType="separate"/>
      </w:r>
      <w:r w:rsidR="009D5A1C">
        <w:t>č. 7</w:t>
      </w:r>
      <w:r w:rsidR="00E32E3D" w:rsidRPr="00F72DDD">
        <w:fldChar w:fldCharType="end"/>
      </w:r>
      <w:r w:rsidRPr="00F72DDD">
        <w:t xml:space="preserve"> Zadávací dokumentace.</w:t>
      </w:r>
    </w:p>
    <w:p w14:paraId="2962307D" w14:textId="4A560FA8" w:rsidR="005D636E" w:rsidRPr="00F72DDD" w:rsidRDefault="005D636E" w:rsidP="00BB1744">
      <w:pPr>
        <w:pStyle w:val="11odst"/>
      </w:pPr>
      <w:r w:rsidRPr="00F72DDD">
        <w:t xml:space="preserve">Dodavatel není oprávněn činit změny či doplnění Závazného </w:t>
      </w:r>
      <w:r w:rsidR="008F5750">
        <w:t>vzoru</w:t>
      </w:r>
      <w:r w:rsidR="008F5750" w:rsidRPr="00F72DDD">
        <w:t xml:space="preserve"> </w:t>
      </w:r>
      <w:r w:rsidR="00EE11EA">
        <w:t>smlouvy</w:t>
      </w:r>
      <w:r w:rsidRPr="00F72DDD">
        <w:t xml:space="preserve">, vyjma údajů, u nichž vyplývá z jejich obsahu povinnost doplnění (označené jako </w:t>
      </w:r>
      <w:r w:rsidRPr="00F72DDD">
        <w:rPr>
          <w:i/>
        </w:rPr>
        <w:t>„doplní dodavatel“</w:t>
      </w:r>
      <w:r w:rsidR="003E138B" w:rsidRPr="00F72DDD">
        <w:t xml:space="preserve"> či jiným obdobným způsobem</w:t>
      </w:r>
      <w:r w:rsidRPr="00F72DDD">
        <w:t>). V případě nabídky podávané společně několika dodavateli je dodavatel oprávněn upravit Závazný</w:t>
      </w:r>
      <w:r w:rsidR="008F5750">
        <w:t xml:space="preserve"> vzor</w:t>
      </w:r>
      <w:r w:rsidRPr="00F72DDD">
        <w:t xml:space="preserve"> </w:t>
      </w:r>
      <w:r w:rsidR="00EE11EA">
        <w:t>smlouvy</w:t>
      </w:r>
      <w:r w:rsidR="001578A9" w:rsidRPr="00F72DDD">
        <w:t xml:space="preserve"> </w:t>
      </w:r>
      <w:r w:rsidRPr="00F72DDD">
        <w:t>toliko s ohledem na tuto skutečnost; totéž platí, je-li dodavatelem fyzická osoba.</w:t>
      </w:r>
    </w:p>
    <w:p w14:paraId="36EB021A" w14:textId="2D053F05" w:rsidR="005D636E" w:rsidRPr="00F72DDD" w:rsidRDefault="005D636E" w:rsidP="00BB1744">
      <w:pPr>
        <w:pStyle w:val="11odst"/>
      </w:pPr>
      <w:r w:rsidRPr="00F72DDD">
        <w:t>Dodavatel</w:t>
      </w:r>
      <w:r w:rsidR="005F2F4B" w:rsidRPr="00F72DDD">
        <w:t xml:space="preserve"> je povinen</w:t>
      </w:r>
      <w:r w:rsidRPr="00F72DDD">
        <w:t xml:space="preserve"> Závazný </w:t>
      </w:r>
      <w:r w:rsidR="008F5750">
        <w:t>vzor</w:t>
      </w:r>
      <w:r w:rsidR="008F5750" w:rsidRPr="00F72DDD">
        <w:t xml:space="preserve"> </w:t>
      </w:r>
      <w:r w:rsidR="00EE11EA">
        <w:t>smlouvy</w:t>
      </w:r>
      <w:r w:rsidR="001578A9" w:rsidRPr="00F72DDD">
        <w:t xml:space="preserve"> </w:t>
      </w:r>
      <w:r w:rsidRPr="00F72DDD">
        <w:t>doplněný dle výše uvedených pokynů učin</w:t>
      </w:r>
      <w:r w:rsidR="005F2F4B" w:rsidRPr="00F72DDD">
        <w:t>it</w:t>
      </w:r>
      <w:r w:rsidRPr="00F72DDD">
        <w:t xml:space="preserve"> součástí</w:t>
      </w:r>
      <w:r w:rsidR="00B6324F" w:rsidRPr="00F72DDD">
        <w:t xml:space="preserve"> předběžné nabídky a</w:t>
      </w:r>
      <w:r w:rsidRPr="00F72DDD">
        <w:t xml:space="preserve"> nabídky.</w:t>
      </w:r>
    </w:p>
    <w:p w14:paraId="035D930A" w14:textId="23F6F2F7" w:rsidR="00B6324F" w:rsidRPr="005D636E" w:rsidRDefault="00B6324F" w:rsidP="00BB1744">
      <w:pPr>
        <w:pStyle w:val="11odst"/>
      </w:pPr>
      <w:r w:rsidRPr="00F72DDD">
        <w:t xml:space="preserve">Závazný </w:t>
      </w:r>
      <w:r w:rsidR="008F5750">
        <w:t>vzor</w:t>
      </w:r>
      <w:r w:rsidR="008F5750" w:rsidRPr="00F72DDD">
        <w:t xml:space="preserve"> </w:t>
      </w:r>
      <w:r w:rsidR="00EE11EA">
        <w:t>smlouvy</w:t>
      </w:r>
      <w:r w:rsidRPr="00F72DDD">
        <w:t>, vč. příloh, může být předmětem jednání o předběžných nabídkách a může být Zadavatelem měněn v návaznosti na výsledek jednání o předběžných nabídkách, s výjimkou</w:t>
      </w:r>
      <w:r>
        <w:t xml:space="preserve"> Minimálních technických podmínek.</w:t>
      </w:r>
    </w:p>
    <w:p w14:paraId="70BC7F5A" w14:textId="1E9FC466" w:rsidR="005D636E" w:rsidRPr="005D636E" w:rsidRDefault="005D636E" w:rsidP="00BB1744">
      <w:pPr>
        <w:pStyle w:val="1lnek"/>
        <w:keepNext/>
        <w:keepLines/>
      </w:pPr>
      <w:r w:rsidRPr="005D636E">
        <w:t>Způsob hodnocení nabídek:</w:t>
      </w:r>
    </w:p>
    <w:p w14:paraId="0A6E8CB8" w14:textId="52106F7C" w:rsidR="005D636E" w:rsidRDefault="005D636E" w:rsidP="00BB1744">
      <w:pPr>
        <w:pStyle w:val="11odst"/>
      </w:pPr>
      <w:r w:rsidRPr="0079224E">
        <w:t>Kritéria hodnocení</w:t>
      </w:r>
    </w:p>
    <w:p w14:paraId="4E192D69" w14:textId="6B7C1C1D" w:rsidR="005D636E" w:rsidRPr="00547602" w:rsidRDefault="005D636E" w:rsidP="00684123">
      <w:pPr>
        <w:pStyle w:val="111odst"/>
      </w:pPr>
      <w:r w:rsidRPr="00547602">
        <w:t>Hodnocení nabídek bude provedeno v souladu s § 114 a násl. ZZVZ podle</w:t>
      </w:r>
      <w:r w:rsidR="00D240E8" w:rsidRPr="00547602">
        <w:t xml:space="preserve"> kritéria</w:t>
      </w:r>
      <w:r w:rsidRPr="00547602">
        <w:t xml:space="preserve"> nejnižší nabídkové ceny. </w:t>
      </w:r>
    </w:p>
    <w:p w14:paraId="134F7634" w14:textId="66C6EF49" w:rsidR="00D479C9" w:rsidRPr="00547602" w:rsidRDefault="00D479C9" w:rsidP="00684123">
      <w:pPr>
        <w:pStyle w:val="111odst"/>
      </w:pPr>
      <w:r w:rsidRPr="00547602">
        <w:rPr>
          <w:u w:color="394A58"/>
          <w:lang w:eastAsia="cs-CZ"/>
        </w:rPr>
        <w:t>Celková nabídková cena musí být zpracována v souladu s čl.</w:t>
      </w:r>
      <w:r w:rsidRPr="00547602">
        <w:t> </w:t>
      </w:r>
      <w:r w:rsidRPr="007B4883">
        <w:rPr>
          <w:highlight w:val="yellow"/>
        </w:rPr>
        <w:fldChar w:fldCharType="begin"/>
      </w:r>
      <w:r w:rsidRPr="00547602">
        <w:instrText xml:space="preserve"> REF _Ref90367904 \r \h </w:instrText>
      </w:r>
      <w:r>
        <w:rPr>
          <w:highlight w:val="yellow"/>
        </w:rPr>
        <w:instrText xml:space="preserve"> \* MERGEFORMAT </w:instrText>
      </w:r>
      <w:r w:rsidRPr="007B4883">
        <w:rPr>
          <w:highlight w:val="yellow"/>
        </w:rPr>
      </w:r>
      <w:r w:rsidRPr="007B4883">
        <w:rPr>
          <w:highlight w:val="yellow"/>
        </w:rPr>
        <w:fldChar w:fldCharType="separate"/>
      </w:r>
      <w:r w:rsidR="009D5A1C">
        <w:t>15</w:t>
      </w:r>
      <w:r w:rsidRPr="007B4883">
        <w:rPr>
          <w:highlight w:val="yellow"/>
        </w:rPr>
        <w:fldChar w:fldCharType="end"/>
      </w:r>
      <w:r w:rsidRPr="00D479C9">
        <w:t xml:space="preserve"> </w:t>
      </w:r>
      <w:r w:rsidRPr="00547602">
        <w:t>a</w:t>
      </w:r>
      <w:r w:rsidRPr="00D479C9">
        <w:t xml:space="preserve"> </w:t>
      </w:r>
      <w:r w:rsidR="00014FB4">
        <w:t xml:space="preserve">přílohou </w:t>
      </w:r>
      <w:r w:rsidR="00AD17C0">
        <w:rPr>
          <w:highlight w:val="yellow"/>
        </w:rPr>
        <w:fldChar w:fldCharType="begin"/>
      </w:r>
      <w:r w:rsidR="00AD17C0">
        <w:instrText xml:space="preserve"> REF _Ref61562156 \r \h </w:instrText>
      </w:r>
      <w:r w:rsidR="0022373E">
        <w:rPr>
          <w:highlight w:val="yellow"/>
        </w:rPr>
        <w:instrText xml:space="preserve"> \* MERGEFORMAT </w:instrText>
      </w:r>
      <w:r w:rsidR="00AD17C0">
        <w:rPr>
          <w:highlight w:val="yellow"/>
        </w:rPr>
      </w:r>
      <w:r w:rsidR="00AD17C0">
        <w:rPr>
          <w:highlight w:val="yellow"/>
        </w:rPr>
        <w:fldChar w:fldCharType="separate"/>
      </w:r>
      <w:r w:rsidR="009D5A1C">
        <w:t>č. 4</w:t>
      </w:r>
      <w:r w:rsidR="00AD17C0">
        <w:rPr>
          <w:highlight w:val="yellow"/>
        </w:rPr>
        <w:fldChar w:fldCharType="end"/>
      </w:r>
      <w:r w:rsidR="00AD17C0" w:rsidRPr="00D479C9">
        <w:t xml:space="preserve"> </w:t>
      </w:r>
      <w:r w:rsidRPr="00547602">
        <w:rPr>
          <w:u w:color="394A58"/>
          <w:lang w:eastAsia="cs-CZ"/>
        </w:rPr>
        <w:t>této Zadávací dokumentace.</w:t>
      </w:r>
    </w:p>
    <w:p w14:paraId="27E9EA51" w14:textId="2D5DCD3A" w:rsidR="00D479C9" w:rsidRDefault="005D636E" w:rsidP="00684123">
      <w:pPr>
        <w:pStyle w:val="111odst"/>
        <w:rPr>
          <w:u w:color="394A58"/>
          <w:lang w:eastAsia="cs-CZ"/>
        </w:rPr>
      </w:pPr>
      <w:r w:rsidRPr="00547602">
        <w:rPr>
          <w:u w:color="394A58"/>
          <w:lang w:eastAsia="cs-CZ"/>
        </w:rPr>
        <w:t xml:space="preserve">Jako ekonomicky nejvýhodnější bude vyhodnocena nabídka s nejnižší </w:t>
      </w:r>
      <w:r w:rsidR="004278CE" w:rsidRPr="00547602">
        <w:rPr>
          <w:b/>
          <w:u w:color="394A58"/>
          <w:lang w:eastAsia="cs-CZ"/>
        </w:rPr>
        <w:t>C</w:t>
      </w:r>
      <w:r w:rsidRPr="00547602">
        <w:rPr>
          <w:b/>
          <w:u w:color="394A58"/>
          <w:lang w:eastAsia="cs-CZ"/>
        </w:rPr>
        <w:t>elkovou nabídkovou cenou</w:t>
      </w:r>
      <w:r w:rsidR="004278CE" w:rsidRPr="00547602">
        <w:rPr>
          <w:b/>
          <w:u w:color="394A58"/>
          <w:lang w:eastAsia="cs-CZ"/>
        </w:rPr>
        <w:t xml:space="preserve"> v Kč bez DPH</w:t>
      </w:r>
      <w:r w:rsidR="0008585F" w:rsidRPr="00547602">
        <w:rPr>
          <w:u w:color="394A58"/>
          <w:lang w:eastAsia="cs-CZ"/>
        </w:rPr>
        <w:t xml:space="preserve">. </w:t>
      </w:r>
    </w:p>
    <w:p w14:paraId="713B7408" w14:textId="77777777" w:rsidR="00D479C9" w:rsidRPr="004278CE" w:rsidRDefault="00D479C9" w:rsidP="00684123">
      <w:pPr>
        <w:pStyle w:val="111odst"/>
        <w:rPr>
          <w:u w:color="394A58"/>
          <w:lang w:eastAsia="cs-CZ"/>
        </w:rPr>
      </w:pPr>
      <w:r w:rsidRPr="004278CE">
        <w:t>V případě, že je více nabídek se shodným celkovým parametrem hodnotícího kritéria, rozhodne o pořadí nabídky čas podání těchto nabídek</w:t>
      </w:r>
      <w:r>
        <w:t>,</w:t>
      </w:r>
      <w:r w:rsidRPr="004278CE">
        <w:t xml:space="preserve"> přičemž platí, že lépe se umístila ta nabídka, která byla podána dříve.</w:t>
      </w:r>
    </w:p>
    <w:p w14:paraId="77E4D440" w14:textId="77777777" w:rsidR="005D636E" w:rsidRPr="005D636E" w:rsidRDefault="005D636E" w:rsidP="00BB1744">
      <w:pPr>
        <w:pStyle w:val="1lnek"/>
        <w:keepNext/>
        <w:keepLines/>
      </w:pPr>
      <w:r w:rsidRPr="005D636E">
        <w:t>Zadávací dokumentace:</w:t>
      </w:r>
    </w:p>
    <w:p w14:paraId="20AFA113" w14:textId="746CF1FB" w:rsidR="005D636E" w:rsidRPr="003B114D" w:rsidRDefault="005D636E" w:rsidP="00BB1744">
      <w:pPr>
        <w:pStyle w:val="11odst"/>
      </w:pPr>
      <w:r w:rsidRPr="003B114D">
        <w:t xml:space="preserve">Uveřejnění </w:t>
      </w:r>
      <w:r w:rsidR="005725C4">
        <w:t>Z</w:t>
      </w:r>
      <w:r w:rsidRPr="003B114D">
        <w:t>adávací dokumentace</w:t>
      </w:r>
    </w:p>
    <w:p w14:paraId="33AD047E" w14:textId="49B6C9E3" w:rsidR="005D636E" w:rsidRDefault="005D636E" w:rsidP="00684123">
      <w:pPr>
        <w:pStyle w:val="111odst"/>
      </w:pPr>
      <w:r w:rsidRPr="005D636E">
        <w:t xml:space="preserve">V souladu s § 96 odst. 1 a 2 ZZVZ je </w:t>
      </w:r>
      <w:r w:rsidR="005725C4">
        <w:t>Z</w:t>
      </w:r>
      <w:r w:rsidRPr="005D636E">
        <w:t>adávací dokumentace</w:t>
      </w:r>
      <w:r w:rsidR="00BE65DF">
        <w:t xml:space="preserve"> s výjimkou formulářů dle § 212 ZZVZ</w:t>
      </w:r>
      <w:r w:rsidRPr="005D636E">
        <w:t xml:space="preserve"> zveřejněna na profilu Zadavatele na internetové adrese: </w:t>
      </w:r>
      <w:hyperlink r:id="rId15"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Tamtéž budou uveřejňovány i vysvětlení, změny nebo doplnění zadávací dokumentace této veřejné zakázky.</w:t>
      </w:r>
    </w:p>
    <w:p w14:paraId="7B14C368" w14:textId="42436050" w:rsidR="005D636E" w:rsidRPr="003B114D" w:rsidRDefault="005D636E" w:rsidP="00BB1744">
      <w:pPr>
        <w:pStyle w:val="11odst"/>
      </w:pPr>
      <w:r w:rsidRPr="003B114D">
        <w:t>Vysvětlení</w:t>
      </w:r>
      <w:r w:rsidR="00A57104">
        <w:t>, změna nebo doplnění</w:t>
      </w:r>
      <w:r w:rsidRPr="003B114D">
        <w:t xml:space="preserve"> </w:t>
      </w:r>
      <w:r w:rsidR="00A57104">
        <w:t>Z</w:t>
      </w:r>
      <w:r w:rsidRPr="003B114D">
        <w:t>adávací dokumentace</w:t>
      </w:r>
    </w:p>
    <w:p w14:paraId="66995ED2" w14:textId="13AF789F" w:rsidR="005D636E" w:rsidRPr="00A474C4" w:rsidRDefault="00422BEC" w:rsidP="00684123">
      <w:pPr>
        <w:pStyle w:val="111odst"/>
        <w:rPr>
          <w:noProof/>
        </w:rPr>
      </w:pPr>
      <w:r w:rsidRPr="00A474C4">
        <w:rPr>
          <w:noProof/>
        </w:rPr>
        <w:t xml:space="preserve">Zadavatel může </w:t>
      </w:r>
      <w:r w:rsidR="005725C4">
        <w:rPr>
          <w:noProof/>
        </w:rPr>
        <w:t>Z</w:t>
      </w:r>
      <w:r w:rsidRPr="00A474C4">
        <w:rPr>
          <w:noProof/>
        </w:rPr>
        <w:t>adávací dokumentaci vysvětlit, doplnit či změnit za podmínek podrobně stanovených v § 98, § 99 a souvisejících ustanoveních ZZVZ</w:t>
      </w:r>
      <w:r w:rsidR="005D636E" w:rsidRPr="00A474C4">
        <w:rPr>
          <w:noProof/>
        </w:rPr>
        <w:t>.</w:t>
      </w:r>
      <w:r w:rsidR="00CA3244" w:rsidRPr="00A474C4">
        <w:rPr>
          <w:noProof/>
        </w:rPr>
        <w:t xml:space="preserve"> </w:t>
      </w:r>
    </w:p>
    <w:p w14:paraId="7BCEBD23" w14:textId="6F8109F5" w:rsidR="008874D3" w:rsidRPr="00A474C4" w:rsidRDefault="004E262F" w:rsidP="00684123">
      <w:pPr>
        <w:pStyle w:val="111odst"/>
        <w:rPr>
          <w:noProof/>
        </w:rPr>
      </w:pPr>
      <w:r w:rsidRPr="00A474C4">
        <w:rPr>
          <w:noProof/>
        </w:rPr>
        <w:t xml:space="preserve">Požádá-li o vysvětlení </w:t>
      </w:r>
      <w:r w:rsidR="005725C4">
        <w:rPr>
          <w:noProof/>
        </w:rPr>
        <w:t>Z</w:t>
      </w:r>
      <w:r w:rsidRPr="00A474C4">
        <w:rPr>
          <w:noProof/>
        </w:rPr>
        <w:t>adávací dokumentace dodavatel, Zadavatel při vyřízení žádosti postupuje v souladu s § 98 a souvisejícími ustanoveními ZZVZ.</w:t>
      </w:r>
      <w:r w:rsidR="005D636E" w:rsidRPr="00A474C4">
        <w:rPr>
          <w:noProof/>
        </w:rPr>
        <w:t xml:space="preserve"> </w:t>
      </w:r>
    </w:p>
    <w:p w14:paraId="2E7C1398" w14:textId="027814B5" w:rsidR="005D636E" w:rsidRPr="005D636E" w:rsidRDefault="005D636E" w:rsidP="00BB1744">
      <w:pPr>
        <w:pStyle w:val="1lnek"/>
        <w:keepNext/>
        <w:keepLines/>
        <w:rPr>
          <w:rFonts w:eastAsia="Verdana"/>
          <w:noProof/>
        </w:rPr>
      </w:pPr>
      <w:r w:rsidRPr="005D636E">
        <w:rPr>
          <w:rFonts w:eastAsia="Verdana"/>
          <w:noProof/>
        </w:rPr>
        <w:t>Závaznost pokynů Zadavatele</w:t>
      </w:r>
    </w:p>
    <w:p w14:paraId="69087F5D" w14:textId="30045BD0" w:rsidR="005D636E" w:rsidRPr="005D636E" w:rsidRDefault="005D636E" w:rsidP="00BB1744">
      <w:pPr>
        <w:pStyle w:val="11odst"/>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60B0820" w14:textId="77777777" w:rsidR="005D636E" w:rsidRPr="005D636E" w:rsidRDefault="005D636E" w:rsidP="00BB1744">
      <w:pPr>
        <w:pStyle w:val="11odst"/>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22CEED1D" w:rsidR="005D636E" w:rsidRPr="005D636E" w:rsidRDefault="005D636E" w:rsidP="00BB1744">
      <w:pPr>
        <w:pStyle w:val="1lnek"/>
        <w:keepNext/>
        <w:keepLines/>
      </w:pPr>
      <w:r w:rsidRPr="005D636E">
        <w:t>Komunikace mezi Zadavatelem a dodavatelem:</w:t>
      </w:r>
    </w:p>
    <w:p w14:paraId="676C445F" w14:textId="3BDEE348" w:rsidR="005D636E" w:rsidRPr="005D636E" w:rsidRDefault="005D636E" w:rsidP="00BB1744">
      <w:pPr>
        <w:pStyle w:val="11odst"/>
      </w:pPr>
      <w:r w:rsidRPr="005D636E">
        <w:t xml:space="preserve">Veškerá komunikace mezi Zadavatelem a dodavatelem musí být v souladu s § 211 ZZVZ vedena pouze písemnou formou, a to elektronicky, s výjimkou případů vymezených v ustanovení § 211 odst. </w:t>
      </w:r>
      <w:r w:rsidR="00BB0D59">
        <w:t>5</w:t>
      </w:r>
      <w:r w:rsidRPr="005D636E">
        <w:t xml:space="preserve"> ZZVZ.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0BF8F9E" w:rsidR="005D636E" w:rsidRPr="005D636E" w:rsidRDefault="005D636E" w:rsidP="00BB1744">
      <w:pPr>
        <w:pStyle w:val="11odst"/>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311DB4" w14:textId="776B2E86" w:rsidR="005D636E" w:rsidRPr="008874D3" w:rsidRDefault="005D636E" w:rsidP="00BB1744">
      <w:pPr>
        <w:pStyle w:val="1lnek"/>
        <w:keepNext/>
        <w:keepLines/>
      </w:pPr>
      <w:r w:rsidRPr="008874D3">
        <w:t>Informace pro dodavatele a podmínky pro uzavření smlouvy:</w:t>
      </w:r>
    </w:p>
    <w:p w14:paraId="044D72F0" w14:textId="22D0EEFF" w:rsidR="005D636E" w:rsidRPr="008874D3" w:rsidRDefault="005D636E" w:rsidP="00BB1744">
      <w:pPr>
        <w:pStyle w:val="11odst"/>
      </w:pPr>
      <w:r w:rsidRPr="008874D3">
        <w:t xml:space="preserve">Zadavatel si v souladu s </w:t>
      </w:r>
      <w:r w:rsidRPr="00BB1744">
        <w:rPr>
          <w:b/>
          <w:bCs/>
        </w:rPr>
        <w:t xml:space="preserve">§ 170 ZZVZ vyhrazuje právo zrušit </w:t>
      </w:r>
      <w:r w:rsidR="00314DE9">
        <w:rPr>
          <w:b/>
          <w:bCs/>
        </w:rPr>
        <w:t>Z</w:t>
      </w:r>
      <w:r w:rsidRPr="00BB1744">
        <w:rPr>
          <w:b/>
          <w:bCs/>
        </w:rPr>
        <w:t>adávací řízení</w:t>
      </w:r>
      <w:r w:rsidRPr="008874D3">
        <w:t xml:space="preserve">. </w:t>
      </w:r>
    </w:p>
    <w:p w14:paraId="2A3F0E12" w14:textId="77777777" w:rsidR="005D636E" w:rsidRPr="00C547B0" w:rsidRDefault="005D636E" w:rsidP="00BB1744">
      <w:pPr>
        <w:pStyle w:val="11odst"/>
      </w:pPr>
      <w:r w:rsidRPr="001C31EB">
        <w:t>Požadavky</w:t>
      </w:r>
      <w:r w:rsidRPr="00C547B0">
        <w:t xml:space="preserve"> Zadavatele pro uzavření smlouvy</w:t>
      </w:r>
    </w:p>
    <w:p w14:paraId="500B9ACF" w14:textId="385C1942" w:rsidR="005D636E" w:rsidRPr="005D636E" w:rsidRDefault="005D636E" w:rsidP="00684123">
      <w:pPr>
        <w:pStyle w:val="111odst"/>
        <w:rPr>
          <w:bdr w:val="nil"/>
        </w:rPr>
      </w:pPr>
      <w:bookmarkStart w:id="43" w:name="_Ref142392717"/>
      <w:r w:rsidRPr="005D636E">
        <w:rPr>
          <w:bdr w:val="nil"/>
        </w:rPr>
        <w:t xml:space="preserve">Vybraný dodavatel je povinen Zadavateli na písemnou výzvu učiněnou dle § 122 odst. 3 ZVZZ předložit </w:t>
      </w:r>
      <w:r w:rsidR="001229C2">
        <w:rPr>
          <w:bdr w:val="nil"/>
        </w:rPr>
        <w:t>doklady či vzorky,</w:t>
      </w:r>
      <w:r w:rsidR="00A71474">
        <w:rPr>
          <w:b/>
        </w:rPr>
        <w:t xml:space="preserve"> pokud je Zadavatel </w:t>
      </w:r>
      <w:r w:rsidR="00E23CD3">
        <w:rPr>
          <w:b/>
        </w:rPr>
        <w:t xml:space="preserve">požadoval a </w:t>
      </w:r>
      <w:r w:rsidR="00A71474">
        <w:rPr>
          <w:b/>
        </w:rPr>
        <w:t>nemá k dispozici</w:t>
      </w:r>
      <w:r w:rsidRPr="005D636E">
        <w:rPr>
          <w:bdr w:val="nil"/>
        </w:rPr>
        <w:t>.</w:t>
      </w:r>
      <w:bookmarkEnd w:id="43"/>
    </w:p>
    <w:p w14:paraId="3F2B64F4" w14:textId="60A3F2F3" w:rsidR="00F17EC5" w:rsidRDefault="00F17EC5" w:rsidP="00684123">
      <w:pPr>
        <w:pStyle w:val="111odst"/>
        <w:rPr>
          <w:bdr w:val="nil"/>
        </w:rPr>
      </w:pPr>
      <w:r>
        <w:rPr>
          <w:bdr w:val="nil"/>
        </w:rPr>
        <w:t xml:space="preserve">Zadavatel je oprávněn v písemné výzvě dle bodu </w:t>
      </w:r>
      <w:r w:rsidR="00353DB1">
        <w:rPr>
          <w:bdr w:val="nil"/>
        </w:rPr>
        <w:fldChar w:fldCharType="begin"/>
      </w:r>
      <w:r w:rsidR="00353DB1">
        <w:rPr>
          <w:bdr w:val="nil"/>
        </w:rPr>
        <w:instrText xml:space="preserve"> REF _Ref142392717 \r \h </w:instrText>
      </w:r>
      <w:r w:rsidR="0022373E">
        <w:rPr>
          <w:bdr w:val="nil"/>
        </w:rPr>
        <w:instrText xml:space="preserve"> \* MERGEFORMAT </w:instrText>
      </w:r>
      <w:r w:rsidR="00353DB1">
        <w:rPr>
          <w:bdr w:val="nil"/>
        </w:rPr>
      </w:r>
      <w:r w:rsidR="00353DB1">
        <w:rPr>
          <w:bdr w:val="nil"/>
        </w:rPr>
        <w:fldChar w:fldCharType="separate"/>
      </w:r>
      <w:r w:rsidR="009D5A1C">
        <w:rPr>
          <w:bdr w:val="nil"/>
        </w:rPr>
        <w:t>26.2.1</w:t>
      </w:r>
      <w:r w:rsidR="00353DB1">
        <w:rPr>
          <w:bdr w:val="nil"/>
        </w:rPr>
        <w:fldChar w:fldCharType="end"/>
      </w:r>
      <w:r>
        <w:rPr>
          <w:bdr w:val="nil"/>
        </w:rPr>
        <w:t xml:space="preserve"> ZD určit další doklady, které je vybraný dodavatel povinen předložit v souladu s § 122 odst. 4 ZZVZ, tj. například originály nebo úředně ověřené kopie dokladů.</w:t>
      </w:r>
    </w:p>
    <w:p w14:paraId="335D6508" w14:textId="28BB940C" w:rsidR="00A71474" w:rsidRPr="00A71474" w:rsidRDefault="00A71474" w:rsidP="00684123">
      <w:pPr>
        <w:pStyle w:val="111odst"/>
        <w:rPr>
          <w:bdr w:val="nil"/>
        </w:rPr>
      </w:pPr>
      <w:r w:rsidRPr="00A71474">
        <w:rPr>
          <w:bdr w:val="nil"/>
        </w:rPr>
        <w:t xml:space="preserve">U vybraného dodavatele, je-li českou právnickou osobou, zadavatel zjistí údaje o jeho skutečném majiteli podle zákona upravujícího evidenci skutečných majitelů (dále jen </w:t>
      </w:r>
      <w:r w:rsidRPr="00547602">
        <w:rPr>
          <w:b/>
          <w:i/>
          <w:bdr w:val="nil"/>
        </w:rPr>
        <w:t>"skutečný majitel"</w:t>
      </w:r>
      <w:r w:rsidRPr="00A71474">
        <w:rPr>
          <w:bdr w:val="nil"/>
        </w:rPr>
        <w:t xml:space="preserve">) z evidence skutečných majitelů podle téhož zákona (dále jen </w:t>
      </w:r>
      <w:r w:rsidRPr="00547602">
        <w:rPr>
          <w:b/>
          <w:i/>
          <w:bdr w:val="nil"/>
        </w:rPr>
        <w:t>"evidence skutečných majitelů"</w:t>
      </w:r>
      <w:r w:rsidRPr="00A71474">
        <w:rPr>
          <w:bdr w:val="nil"/>
        </w:rPr>
        <w:t xml:space="preserve">). Vybraného dodavatele, je-li zahraniční právnickou osobou, zadavatel vyzve k předložení výpisu ze zahraniční evidence obdobné evidenci skutečných majitelů nebo, není-li takové evidence, </w:t>
      </w:r>
    </w:p>
    <w:p w14:paraId="20F9A0E6" w14:textId="1DC1959E" w:rsidR="00A71474" w:rsidRPr="00C63D94" w:rsidRDefault="00A71474" w:rsidP="00203FB6">
      <w:pPr>
        <w:pStyle w:val="odsta"/>
        <w:numPr>
          <w:ilvl w:val="0"/>
          <w:numId w:val="19"/>
        </w:numPr>
        <w:rPr>
          <w:u w:color="000000"/>
          <w:bdr w:val="nil"/>
        </w:rPr>
      </w:pPr>
      <w:r w:rsidRPr="00C63D94">
        <w:rPr>
          <w:u w:color="000000"/>
          <w:bdr w:val="nil"/>
        </w:rPr>
        <w:t xml:space="preserve">ke sdělení identifikačních údajů všech osob, které jsou jeho skutečným majitelem, </w:t>
      </w:r>
    </w:p>
    <w:p w14:paraId="239E6BDA" w14:textId="5A7C4656" w:rsidR="00A71474" w:rsidRPr="00F4452B" w:rsidRDefault="00454501" w:rsidP="00454501">
      <w:pPr>
        <w:pStyle w:val="spojka4uroven"/>
      </w:pPr>
      <w:r>
        <w:t>a</w:t>
      </w:r>
    </w:p>
    <w:p w14:paraId="0F9C4AF0" w14:textId="26958805" w:rsidR="00A71474" w:rsidRPr="00F4452B" w:rsidRDefault="00A71474" w:rsidP="00454501">
      <w:pPr>
        <w:pStyle w:val="odsta"/>
        <w:rPr>
          <w:u w:color="000000"/>
          <w:bdr w:val="nil"/>
        </w:rPr>
      </w:pPr>
      <w:r w:rsidRPr="00F4452B">
        <w:rPr>
          <w:u w:color="000000"/>
          <w:bdr w:val="nil"/>
        </w:rPr>
        <w:t xml:space="preserve">k předložení dokladů, z nichž vyplývá vztah všech osob podle předchozího písmene a) k dodavateli; těmito doklady jsou zejména: </w:t>
      </w:r>
    </w:p>
    <w:p w14:paraId="79F38A43" w14:textId="518FF571" w:rsidR="00A71474" w:rsidRPr="00F4452B" w:rsidRDefault="00A71474" w:rsidP="00C63D94">
      <w:pPr>
        <w:pStyle w:val="odrky"/>
        <w:rPr>
          <w:u w:color="000000"/>
          <w:bdr w:val="nil"/>
        </w:rPr>
      </w:pPr>
      <w:r w:rsidRPr="00F4452B">
        <w:rPr>
          <w:u w:color="000000"/>
          <w:bdr w:val="nil"/>
        </w:rPr>
        <w:t xml:space="preserve">výpis ze zahraniční evidence obdobné veřejnému rejstříku, </w:t>
      </w:r>
    </w:p>
    <w:p w14:paraId="0F0C2B92" w14:textId="1AC7D0C9" w:rsidR="00A71474" w:rsidRPr="00F4452B" w:rsidRDefault="00A71474" w:rsidP="00BB1744">
      <w:pPr>
        <w:pStyle w:val="odrky"/>
        <w:rPr>
          <w:u w:color="000000"/>
          <w:bdr w:val="nil"/>
        </w:rPr>
      </w:pPr>
      <w:r w:rsidRPr="00F4452B">
        <w:rPr>
          <w:u w:color="000000"/>
          <w:bdr w:val="nil"/>
        </w:rPr>
        <w:t xml:space="preserve">seznam akcionářů, </w:t>
      </w:r>
    </w:p>
    <w:p w14:paraId="60F043FF" w14:textId="7EA17599" w:rsidR="00A71474" w:rsidRPr="00F4452B" w:rsidRDefault="00A71474" w:rsidP="00BB1744">
      <w:pPr>
        <w:pStyle w:val="odrky"/>
        <w:rPr>
          <w:u w:color="000000"/>
          <w:bdr w:val="nil"/>
        </w:rPr>
      </w:pPr>
      <w:r w:rsidRPr="00F4452B">
        <w:rPr>
          <w:u w:color="000000"/>
          <w:bdr w:val="nil"/>
        </w:rPr>
        <w:t xml:space="preserve">rozhodnutí statutárního orgánu o vyplacení podílu na zisku, </w:t>
      </w:r>
    </w:p>
    <w:p w14:paraId="7C6D842B" w14:textId="132972D5" w:rsidR="00A71474" w:rsidRPr="00F4452B" w:rsidRDefault="00A71474" w:rsidP="00BB1744">
      <w:pPr>
        <w:pStyle w:val="odrky"/>
        <w:rPr>
          <w:u w:color="000000"/>
          <w:bdr w:val="nil"/>
        </w:rPr>
      </w:pPr>
      <w:r w:rsidRPr="00F4452B">
        <w:rPr>
          <w:u w:color="000000"/>
          <w:bdr w:val="nil"/>
        </w:rPr>
        <w:t>společenská smlouva, zakladatelská listina nebo stanovy.</w:t>
      </w:r>
    </w:p>
    <w:p w14:paraId="10747377" w14:textId="05168FCF" w:rsidR="00A71474" w:rsidRDefault="00A71474" w:rsidP="00BB1744">
      <w:pPr>
        <w:pStyle w:val="Odstbez"/>
        <w:rPr>
          <w:u w:color="000000"/>
          <w:bdr w:val="nil"/>
        </w:rPr>
      </w:pPr>
      <w:r w:rsidRPr="00F4452B">
        <w:rPr>
          <w:u w:color="000000"/>
          <w:bdr w:val="nil"/>
        </w:rP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u w:color="000000"/>
          <w:bdr w:val="nil"/>
        </w:rPr>
        <w:t xml:space="preserve"> dle tohoto odstavce.</w:t>
      </w:r>
    </w:p>
    <w:p w14:paraId="2C7011D9" w14:textId="175920E9" w:rsidR="005D636E" w:rsidRPr="00551A6B" w:rsidRDefault="005D636E" w:rsidP="00BB1744">
      <w:pPr>
        <w:pStyle w:val="11odst"/>
      </w:pPr>
      <w:r w:rsidRPr="00551A6B">
        <w:t>Další podmínky Zadavatele pro uzavření smlouvy</w:t>
      </w:r>
      <w:r w:rsidR="00A71474" w:rsidRPr="00551A6B">
        <w:t xml:space="preserve"> (§ 104 ZZVZ)</w:t>
      </w:r>
    </w:p>
    <w:p w14:paraId="6526413D" w14:textId="642BAE8B" w:rsidR="005C1A71" w:rsidRPr="00551A6B" w:rsidRDefault="00A71474" w:rsidP="00684123">
      <w:pPr>
        <w:pStyle w:val="111odst"/>
      </w:pPr>
      <w:r w:rsidRPr="00551A6B">
        <w:rPr>
          <w:bdr w:val="nil"/>
        </w:rPr>
        <w:t>Vybraný dodavatel je povinen Zadavateli na písemnou výzvu učiněnou dle § 122 odst. 3 písm. b) ZVZZ předložit</w:t>
      </w:r>
      <w:r w:rsidR="00EF7A4C">
        <w:rPr>
          <w:bdr w:val="nil"/>
        </w:rPr>
        <w:t xml:space="preserve"> </w:t>
      </w:r>
      <w:r w:rsidR="00E504EB">
        <w:t>d</w:t>
      </w:r>
      <w:r w:rsidR="005C1A71">
        <w:t xml:space="preserve">oklady a informace dle čl. </w:t>
      </w:r>
      <w:r w:rsidR="005C1A71">
        <w:fldChar w:fldCharType="begin"/>
      </w:r>
      <w:r w:rsidR="005C1A71">
        <w:instrText xml:space="preserve"> REF _Ref97122295 \r \h </w:instrText>
      </w:r>
      <w:r w:rsidR="0051306C">
        <w:instrText xml:space="preserve"> \* MERGEFORMAT </w:instrText>
      </w:r>
      <w:r w:rsidR="005C1A71">
        <w:fldChar w:fldCharType="separate"/>
      </w:r>
      <w:r w:rsidR="009D5A1C">
        <w:t>28.3</w:t>
      </w:r>
      <w:r w:rsidR="005C1A71">
        <w:fldChar w:fldCharType="end"/>
      </w:r>
      <w:r w:rsidR="004427CA">
        <w:t xml:space="preserve"> a čl. </w:t>
      </w:r>
      <w:r w:rsidR="008437B5">
        <w:fldChar w:fldCharType="begin"/>
      </w:r>
      <w:r w:rsidR="008437B5">
        <w:instrText xml:space="preserve"> REF _Ref102634689 \r \h </w:instrText>
      </w:r>
      <w:r w:rsidR="0051306C">
        <w:instrText xml:space="preserve"> \* MERGEFORMAT </w:instrText>
      </w:r>
      <w:r w:rsidR="008437B5">
        <w:fldChar w:fldCharType="separate"/>
      </w:r>
      <w:r w:rsidR="009D5A1C">
        <w:t>29.7</w:t>
      </w:r>
      <w:r w:rsidR="008437B5">
        <w:fldChar w:fldCharType="end"/>
      </w:r>
      <w:r w:rsidR="008437B5">
        <w:t xml:space="preserve"> </w:t>
      </w:r>
      <w:r w:rsidR="005C1A71">
        <w:t>Zadávací dokumentace</w:t>
      </w:r>
      <w:r w:rsidR="00EF7A4C">
        <w:t>.</w:t>
      </w:r>
    </w:p>
    <w:p w14:paraId="0D8636C1" w14:textId="77777777" w:rsidR="00A316AA" w:rsidRDefault="00A316AA" w:rsidP="00684123">
      <w:pPr>
        <w:pStyle w:val="111odst"/>
      </w:pPr>
      <w:r>
        <w:t xml:space="preserve">Pojištění </w:t>
      </w:r>
      <w:r w:rsidRPr="009F6567">
        <w:rPr>
          <w:bdr w:val="nil"/>
        </w:rPr>
        <w:t>odpovědnosti</w:t>
      </w:r>
      <w:r>
        <w:t xml:space="preserve"> za škodu</w:t>
      </w:r>
    </w:p>
    <w:p w14:paraId="70EF54D0" w14:textId="099EFAEC" w:rsidR="00A316AA" w:rsidRPr="00F22A0B" w:rsidRDefault="00A316AA" w:rsidP="00314DE9">
      <w:pPr>
        <w:pStyle w:val="111odst"/>
        <w:numPr>
          <w:ilvl w:val="0"/>
          <w:numId w:val="0"/>
        </w:numPr>
        <w:ind w:left="851"/>
      </w:pPr>
      <w:r w:rsidRPr="00B319BB">
        <w:t xml:space="preserve">Zadavatel požaduje, aby </w:t>
      </w:r>
      <w:r w:rsidR="004059E0">
        <w:t>vybraný dodavatel</w:t>
      </w:r>
      <w:r w:rsidRPr="00B319BB">
        <w:t xml:space="preserve"> měl uzavřenou nebo do doby uzavření </w:t>
      </w:r>
      <w:r w:rsidR="00EE11EA">
        <w:t>Smlouvy</w:t>
      </w:r>
      <w:r w:rsidRPr="00B319BB">
        <w:t xml:space="preserve"> </w:t>
      </w:r>
      <w:r w:rsidRPr="009F6567">
        <w:rPr>
          <w:bdr w:val="nil"/>
        </w:rPr>
        <w:t>uzavřel</w:t>
      </w:r>
      <w:r w:rsidRPr="00B319BB">
        <w:t xml:space="preserve"> pojistnou smlouvu na pojištění odpovědnosti za škodu vzniklou</w:t>
      </w:r>
      <w:r>
        <w:t xml:space="preserve"> </w:t>
      </w:r>
      <w:r w:rsidRPr="00B319BB">
        <w:t>Zadavateli nebo třetím osobám v souvislosti s</w:t>
      </w:r>
      <w:r w:rsidR="00EF7A4C">
        <w:t xml:space="preserve"> prováděním podnikatelské činnosti </w:t>
      </w:r>
      <w:r w:rsidRPr="00B319BB">
        <w:t>minimálně do</w:t>
      </w:r>
      <w:r>
        <w:t xml:space="preserve"> </w:t>
      </w:r>
      <w:r w:rsidRPr="00F22A0B">
        <w:t xml:space="preserve">výše </w:t>
      </w:r>
      <w:del w:id="44" w:author="Autor">
        <w:r>
          <w:delText>1</w:delText>
        </w:r>
        <w:r w:rsidRPr="00F22A0B">
          <w:delText>0</w:delText>
        </w:r>
      </w:del>
      <w:ins w:id="45" w:author="Autor">
        <w:r w:rsidR="008A0BA6">
          <w:t>80</w:t>
        </w:r>
      </w:ins>
      <w:r w:rsidRPr="00F22A0B">
        <w:t>.000.000 Kč za jednu pojistnou událost.</w:t>
      </w:r>
    </w:p>
    <w:p w14:paraId="62698A05" w14:textId="3C2E4CC9" w:rsidR="005D636E" w:rsidRDefault="00A316AA" w:rsidP="00314DE9">
      <w:pPr>
        <w:pStyle w:val="odsta"/>
        <w:numPr>
          <w:ilvl w:val="0"/>
          <w:numId w:val="0"/>
        </w:numPr>
        <w:ind w:left="851"/>
        <w:rPr>
          <w:highlight w:val="green"/>
        </w:rPr>
      </w:pPr>
      <w:r w:rsidRPr="00B319BB">
        <w:t>Zadavatel</w:t>
      </w:r>
      <w:r w:rsidRPr="00A316AA">
        <w:rPr>
          <w:rFonts w:cs="Verdana"/>
          <w:szCs w:val="18"/>
        </w:rPr>
        <w:t xml:space="preserve"> bude v souladu s § 104 písm. a) Z</w:t>
      </w:r>
      <w:r>
        <w:rPr>
          <w:rFonts w:cs="Verdana"/>
          <w:szCs w:val="18"/>
        </w:rPr>
        <w:t>ZVZ</w:t>
      </w:r>
      <w:r w:rsidRPr="00A316AA">
        <w:rPr>
          <w:rFonts w:cs="Verdana"/>
          <w:szCs w:val="18"/>
        </w:rPr>
        <w:t xml:space="preserve"> požadovat od vybraného dodavatele jako další podmínku pro uzavření </w:t>
      </w:r>
      <w:r w:rsidR="00EE11EA">
        <w:rPr>
          <w:rFonts w:cs="Verdana"/>
          <w:szCs w:val="18"/>
        </w:rPr>
        <w:t>Smlouvy</w:t>
      </w:r>
      <w:r w:rsidRPr="00A316AA">
        <w:rPr>
          <w:rFonts w:cs="Verdana"/>
          <w:szCs w:val="18"/>
        </w:rPr>
        <w:t xml:space="preserve"> předložení prosté kopie pojistné smlouvy nebo pojistného certifikátu, z nichž bude zřejmé splnění výše uvedených podmínek. Vybraný dodavatel zajistí, aby pojistná smlouva byla platná po celou dobu trvání smluvního vztahu se Zadavatelem</w:t>
      </w:r>
      <w:r>
        <w:rPr>
          <w:rFonts w:cs="Verdana"/>
          <w:szCs w:val="18"/>
        </w:rPr>
        <w:t>.</w:t>
      </w:r>
    </w:p>
    <w:p w14:paraId="0F9F50B0" w14:textId="3F476EDD" w:rsidR="006C2834" w:rsidRPr="00D64E4E" w:rsidRDefault="006C2834" w:rsidP="00684123">
      <w:pPr>
        <w:pStyle w:val="111odst"/>
      </w:pPr>
      <w:r w:rsidRPr="00D64E4E">
        <w:t xml:space="preserve">Výsledek </w:t>
      </w:r>
      <w:r w:rsidR="009D206E" w:rsidRPr="00D64E4E">
        <w:t xml:space="preserve">testu </w:t>
      </w:r>
      <w:r w:rsidR="004059E0" w:rsidRPr="00D64E4E">
        <w:t xml:space="preserve">ve smyslu § 104 </w:t>
      </w:r>
      <w:r w:rsidR="004059E0" w:rsidRPr="00D64E4E">
        <w:rPr>
          <w:rFonts w:cs="Verdana"/>
          <w:szCs w:val="18"/>
        </w:rPr>
        <w:t>písm. b)</w:t>
      </w:r>
      <w:r w:rsidR="004059E0" w:rsidRPr="00D64E4E">
        <w:t xml:space="preserve"> ZZVZ </w:t>
      </w:r>
    </w:p>
    <w:p w14:paraId="7D5A11AF" w14:textId="2E3B1141" w:rsidR="00A75BB0" w:rsidRDefault="00A75BB0" w:rsidP="00314DE9">
      <w:pPr>
        <w:pStyle w:val="111odst"/>
        <w:numPr>
          <w:ilvl w:val="0"/>
          <w:numId w:val="0"/>
        </w:numPr>
        <w:ind w:left="851"/>
      </w:pPr>
      <w:r w:rsidRPr="00D64E4E">
        <w:t xml:space="preserve">Zadavatel provede </w:t>
      </w:r>
      <w:r w:rsidR="009D206E" w:rsidRPr="00D64E4E">
        <w:t>test</w:t>
      </w:r>
      <w:r w:rsidRPr="00D64E4E">
        <w:t xml:space="preserve"> vzorku </w:t>
      </w:r>
      <w:r w:rsidR="00EF7A4C" w:rsidRPr="00D64E4E">
        <w:t>předloženého v</w:t>
      </w:r>
      <w:r w:rsidRPr="00D64E4E">
        <w:t>ybran</w:t>
      </w:r>
      <w:r w:rsidR="00EF7A4C" w:rsidRPr="00D64E4E">
        <w:t>ým</w:t>
      </w:r>
      <w:r w:rsidRPr="00D64E4E">
        <w:t xml:space="preserve"> dodavatele</w:t>
      </w:r>
      <w:r w:rsidR="00EF7A4C" w:rsidRPr="00D64E4E">
        <w:t>m</w:t>
      </w:r>
      <w:r w:rsidR="00314DE9" w:rsidRPr="00D64E4E">
        <w:t>,</w:t>
      </w:r>
      <w:r w:rsidRPr="00D64E4E">
        <w:t xml:space="preserve"> v </w:t>
      </w:r>
      <w:proofErr w:type="gramStart"/>
      <w:r w:rsidRPr="00D64E4E">
        <w:t>rámci</w:t>
      </w:r>
      <w:proofErr w:type="gramEnd"/>
      <w:r w:rsidRPr="00D64E4E">
        <w:t xml:space="preserve"> </w:t>
      </w:r>
      <w:r w:rsidR="003F58D8" w:rsidRPr="00D64E4E">
        <w:t>které</w:t>
      </w:r>
      <w:r w:rsidR="00EF7A4C" w:rsidRPr="00D64E4E">
        <w:t>ho</w:t>
      </w:r>
      <w:r w:rsidRPr="00D64E4E">
        <w:t xml:space="preserve"> ověří, </w:t>
      </w:r>
      <w:r w:rsidR="009D206E" w:rsidRPr="00D64E4E">
        <w:t>zda</w:t>
      </w:r>
      <w:r w:rsidRPr="00D64E4E">
        <w:t xml:space="preserve"> jsou splněny minimálně tyto požadavky:</w:t>
      </w:r>
    </w:p>
    <w:p w14:paraId="56A9D9F7" w14:textId="6283A54B" w:rsidR="00D32C22" w:rsidRDefault="009D206E" w:rsidP="00203FB6">
      <w:pPr>
        <w:pStyle w:val="111odst"/>
        <w:numPr>
          <w:ilvl w:val="0"/>
          <w:numId w:val="26"/>
        </w:numPr>
      </w:pPr>
      <w:r>
        <w:t>odezva panelu na re</w:t>
      </w:r>
      <w:r w:rsidR="005A3C2F">
        <w:t>a</w:t>
      </w:r>
      <w:r>
        <w:t>kci uživatele</w:t>
      </w:r>
    </w:p>
    <w:p w14:paraId="6E70A33D" w14:textId="1BD335D3" w:rsidR="00D32C22" w:rsidRDefault="009D206E" w:rsidP="00203FB6">
      <w:pPr>
        <w:pStyle w:val="111odst"/>
        <w:numPr>
          <w:ilvl w:val="0"/>
          <w:numId w:val="26"/>
        </w:numPr>
      </w:pPr>
      <w:r>
        <w:t>viditelnost panelu na přímém slunci</w:t>
      </w:r>
    </w:p>
    <w:p w14:paraId="09F276A8" w14:textId="500ADE32" w:rsidR="00D32C22" w:rsidRDefault="009D206E" w:rsidP="00203FB6">
      <w:pPr>
        <w:pStyle w:val="111odst"/>
        <w:numPr>
          <w:ilvl w:val="0"/>
          <w:numId w:val="26"/>
        </w:numPr>
      </w:pPr>
      <w:r>
        <w:t>voděodolnost</w:t>
      </w:r>
      <w:r w:rsidR="00A75BB0">
        <w:t xml:space="preserve"> </w:t>
      </w:r>
    </w:p>
    <w:p w14:paraId="46B11ADF" w14:textId="78BC9EF7" w:rsidR="00A75BB0" w:rsidRPr="00A316AA" w:rsidRDefault="00A75BB0" w:rsidP="00684123">
      <w:pPr>
        <w:pStyle w:val="111odst"/>
        <w:numPr>
          <w:ilvl w:val="0"/>
          <w:numId w:val="0"/>
        </w:numPr>
        <w:ind w:left="709"/>
        <w:rPr>
          <w:highlight w:val="yellow"/>
        </w:rPr>
      </w:pPr>
      <w:r>
        <w:t xml:space="preserve">Výsledek bude zaznamenán do protokolu. V případě, že výsledek bude negativní, Zadavatel </w:t>
      </w:r>
      <w:r w:rsidR="00EF7A4C">
        <w:t>v</w:t>
      </w:r>
      <w:r>
        <w:t xml:space="preserve">ybranému dodavateli výsledek </w:t>
      </w:r>
      <w:r w:rsidR="009D206E">
        <w:t>testu</w:t>
      </w:r>
      <w:r>
        <w:t xml:space="preserve"> oznámí a </w:t>
      </w:r>
      <w:r w:rsidR="00EF7A4C">
        <w:t>v</w:t>
      </w:r>
      <w:r>
        <w:t xml:space="preserve">ybraný dodavatel je oprávněn </w:t>
      </w:r>
      <w:r w:rsidR="00276C44">
        <w:t xml:space="preserve">se k výsledku testu </w:t>
      </w:r>
      <w:r>
        <w:t>do 3 pracovních dnů</w:t>
      </w:r>
      <w:r w:rsidR="00276C44">
        <w:t xml:space="preserve"> písemně vyjádřit</w:t>
      </w:r>
      <w:r>
        <w:t xml:space="preserve">. Zadavatel vyloučí </w:t>
      </w:r>
      <w:r w:rsidR="00EF7A4C">
        <w:t>v</w:t>
      </w:r>
      <w:r>
        <w:t xml:space="preserve">ybraného dodavatele, jehož vzorek neprošel </w:t>
      </w:r>
      <w:r w:rsidR="009D206E">
        <w:t xml:space="preserve">testem </w:t>
      </w:r>
      <w:r>
        <w:t>dle tohoto článku</w:t>
      </w:r>
      <w:r w:rsidR="00314DE9">
        <w:t xml:space="preserve"> Zadávací dokumentace.</w:t>
      </w:r>
    </w:p>
    <w:p w14:paraId="05E0DA01" w14:textId="7E6ECAFC" w:rsidR="005D636E" w:rsidRPr="00551A6B" w:rsidRDefault="005D636E" w:rsidP="007C6CAF">
      <w:pPr>
        <w:pStyle w:val="podlnek"/>
        <w:keepNext w:val="0"/>
        <w:keepLines w:val="0"/>
        <w:widowControl w:val="0"/>
        <w:ind w:left="709"/>
        <w:rPr>
          <w:rFonts w:eastAsia="Verdana"/>
        </w:rPr>
      </w:pPr>
      <w:r w:rsidRPr="00551A6B">
        <w:rPr>
          <w:rFonts w:eastAsia="Verdana"/>
        </w:rPr>
        <w:t>Neposkytnutí uvedené součinnosti vybraným dodavatelem je v souladu s ustanovením § </w:t>
      </w:r>
      <w:r w:rsidR="00C11078" w:rsidRPr="00551A6B">
        <w:rPr>
          <w:rFonts w:eastAsia="Verdana"/>
        </w:rPr>
        <w:t>122 odst. 7</w:t>
      </w:r>
      <w:r w:rsidRPr="00551A6B">
        <w:rPr>
          <w:rFonts w:eastAsia="Verdana"/>
        </w:rPr>
        <w:t xml:space="preserve"> ZZVZ důvodem pro vyloučení vybraného dodavatele</w:t>
      </w:r>
      <w:r w:rsidR="00CA2F02">
        <w:rPr>
          <w:rFonts w:eastAsia="Verdana"/>
        </w:rPr>
        <w:t xml:space="preserve"> </w:t>
      </w:r>
      <w:r w:rsidR="00CA2F02">
        <w:t>ze Zadávacího řízení</w:t>
      </w:r>
      <w:r w:rsidRPr="00551A6B">
        <w:rPr>
          <w:rFonts w:eastAsia="Verdana"/>
        </w:rPr>
        <w:t>.</w:t>
      </w:r>
    </w:p>
    <w:p w14:paraId="5F161546" w14:textId="65E4C556" w:rsidR="005D636E" w:rsidRPr="005D636E" w:rsidRDefault="005D636E" w:rsidP="00BB1744">
      <w:pPr>
        <w:pStyle w:val="1lnek"/>
        <w:keepNext/>
        <w:keepLines/>
      </w:pPr>
      <w:bookmarkStart w:id="46" w:name="registry"/>
      <w:bookmarkEnd w:id="46"/>
      <w:r w:rsidRPr="005D636E">
        <w:t>Registr smluv</w:t>
      </w:r>
    </w:p>
    <w:p w14:paraId="6D3B121E" w14:textId="77777777" w:rsidR="002F05D0" w:rsidRPr="002F05D0" w:rsidRDefault="002F05D0" w:rsidP="00BB1744">
      <w:pPr>
        <w:pStyle w:val="11odst"/>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w:t>
      </w:r>
      <w:r w:rsidRPr="00547602">
        <w:rPr>
          <w:b/>
          <w:i/>
        </w:rPr>
        <w:t>„ZRS“</w:t>
      </w:r>
      <w:r w:rsidRPr="002F05D0">
        <w:t xml:space="preserve">). </w:t>
      </w:r>
    </w:p>
    <w:p w14:paraId="0E32F420" w14:textId="64310610" w:rsidR="002F05D0" w:rsidRPr="002F05D0" w:rsidRDefault="002F05D0" w:rsidP="00BB1744">
      <w:pPr>
        <w:pStyle w:val="11odst"/>
      </w:pPr>
      <w:bookmarkStart w:id="47" w:name="_Ref90373357"/>
      <w:bookmarkStart w:id="48" w:name="registr"/>
      <w:r w:rsidRPr="002F05D0">
        <w:t xml:space="preserve">Zadavatel na </w:t>
      </w:r>
      <w:r w:rsidRPr="006D21A2">
        <w:t>základě výše uvedeného požaduje</w:t>
      </w:r>
      <w:r w:rsidRPr="002F05D0">
        <w:t>,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47"/>
      <w:r w:rsidRPr="002F05D0">
        <w:t xml:space="preserve"> </w:t>
      </w:r>
    </w:p>
    <w:p w14:paraId="53CC2067" w14:textId="2CEAF329" w:rsidR="002F05D0" w:rsidRPr="002F05D0" w:rsidRDefault="002F05D0" w:rsidP="00586506">
      <w:pPr>
        <w:pStyle w:val="11odst"/>
      </w:pPr>
      <w:bookmarkStart w:id="49" w:name="_Ref90382989"/>
      <w:bookmarkEnd w:id="48"/>
      <w:r w:rsidRPr="002F05D0">
        <w:t>Pokud účastník ve smlouvě, která bude nedílnou součástí nabídky, označí její části nebo určité informace dle čl.</w:t>
      </w:r>
      <w:r w:rsidR="00967ADD">
        <w:t xml:space="preserve"> </w:t>
      </w:r>
      <w:r w:rsidR="00967ADD">
        <w:fldChar w:fldCharType="begin"/>
      </w:r>
      <w:r w:rsidR="00967ADD">
        <w:instrText xml:space="preserve"> REF _Ref90373357 \r \h </w:instrText>
      </w:r>
      <w:r w:rsidR="00867D36">
        <w:instrText xml:space="preserve"> \* MERGEFORMAT </w:instrText>
      </w:r>
      <w:r w:rsidR="00967ADD">
        <w:fldChar w:fldCharType="separate"/>
      </w:r>
      <w:r w:rsidR="009D5A1C">
        <w:t>27.2</w:t>
      </w:r>
      <w:r w:rsidR="00967ADD">
        <w:fldChar w:fldCharType="end"/>
      </w:r>
      <w:r w:rsidR="00967ADD">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00E567CE">
        <w:t xml:space="preserve"> příloha</w:t>
      </w:r>
      <w:r w:rsidRPr="002F05D0">
        <w:t xml:space="preserve"> </w:t>
      </w:r>
      <w:r w:rsidR="0008585F">
        <w:rPr>
          <w:highlight w:val="yellow"/>
        </w:rPr>
        <w:fldChar w:fldCharType="begin"/>
      </w:r>
      <w:r w:rsidR="0008585F">
        <w:instrText xml:space="preserve"> REF _Ref61562590 \r \h </w:instrText>
      </w:r>
      <w:r w:rsidR="00A74744">
        <w:rPr>
          <w:highlight w:val="yellow"/>
        </w:rPr>
        <w:instrText xml:space="preserve"> \* MERGEFORMAT </w:instrText>
      </w:r>
      <w:r w:rsidR="0008585F">
        <w:rPr>
          <w:highlight w:val="yellow"/>
        </w:rPr>
      </w:r>
      <w:r w:rsidR="0008585F">
        <w:rPr>
          <w:highlight w:val="yellow"/>
        </w:rPr>
        <w:fldChar w:fldCharType="separate"/>
      </w:r>
      <w:r w:rsidR="009D5A1C">
        <w:t>č. 8</w:t>
      </w:r>
      <w:r w:rsidR="0008585F">
        <w:rPr>
          <w:highlight w:val="yellow"/>
        </w:rPr>
        <w:fldChar w:fldCharType="end"/>
      </w:r>
      <w:r w:rsidR="00EF79E5">
        <w:t xml:space="preserve"> </w:t>
      </w:r>
      <w:r w:rsidRPr="002F05D0">
        <w:t xml:space="preserve">této </w:t>
      </w:r>
      <w:r w:rsidR="00FE1347">
        <w:t>Zadávací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bookmarkEnd w:id="49"/>
    </w:p>
    <w:p w14:paraId="5903F2C6" w14:textId="62D89D8B" w:rsidR="002F05D0" w:rsidRPr="002F05D0" w:rsidRDefault="002F05D0" w:rsidP="00BB1744">
      <w:pPr>
        <w:pStyle w:val="11odst"/>
      </w:pPr>
      <w:r w:rsidRPr="002F05D0">
        <w:t xml:space="preserve">Výše uvedené čestné prohlášení dle čl. </w:t>
      </w:r>
      <w:r w:rsidR="00014FB4">
        <w:fldChar w:fldCharType="begin"/>
      </w:r>
      <w:r w:rsidR="00014FB4">
        <w:instrText xml:space="preserve"> REF _Ref90382989 \r \h </w:instrText>
      </w:r>
      <w:r w:rsidR="00867D36">
        <w:instrText xml:space="preserve"> \* MERGEFORMAT </w:instrText>
      </w:r>
      <w:r w:rsidR="00014FB4">
        <w:fldChar w:fldCharType="separate"/>
      </w:r>
      <w:r w:rsidR="009D5A1C">
        <w:t>27.3</w:t>
      </w:r>
      <w:r w:rsidR="00014FB4">
        <w:fldChar w:fldCharType="end"/>
      </w:r>
      <w:r w:rsidR="00FE1347">
        <w:t xml:space="preserve"> </w:t>
      </w:r>
      <w:r w:rsidRPr="002F05D0">
        <w:t xml:space="preserve">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r w:rsidR="00014FB4">
        <w:fldChar w:fldCharType="begin"/>
      </w:r>
      <w:r w:rsidR="00014FB4">
        <w:instrText xml:space="preserve"> REF _Ref90373357 \r \h </w:instrText>
      </w:r>
      <w:r w:rsidR="00867D36">
        <w:instrText xml:space="preserve"> \* MERGEFORMAT </w:instrText>
      </w:r>
      <w:r w:rsidR="00014FB4">
        <w:fldChar w:fldCharType="separate"/>
      </w:r>
      <w:r w:rsidR="009D5A1C">
        <w:t>27.2</w:t>
      </w:r>
      <w:r w:rsidR="00014FB4">
        <w:fldChar w:fldCharType="end"/>
      </w:r>
      <w:r w:rsidRPr="002F05D0">
        <w:t xml:space="preserve"> této </w:t>
      </w:r>
      <w:r w:rsidR="00FE1347">
        <w:t>Zadávací dokumentace</w:t>
      </w:r>
      <w:r w:rsidRPr="002F05D0">
        <w:t xml:space="preserve">.  </w:t>
      </w:r>
    </w:p>
    <w:p w14:paraId="07856A3A" w14:textId="77777777" w:rsidR="002F05D0" w:rsidRPr="002F05D0" w:rsidRDefault="002F05D0" w:rsidP="00BB1744">
      <w:pPr>
        <w:pStyle w:val="11odst"/>
      </w:pPr>
      <w:r w:rsidRPr="002F05D0">
        <w:t xml:space="preserve">Účastník odpovídá za správnost a pravdivost veškerých údajů a skutečností, které jím budou uvedeny ve výše uvedeném čestném prohlášení. Zadavatel nebude přezkoumávat jejich pravdivost.  </w:t>
      </w:r>
    </w:p>
    <w:p w14:paraId="2448F3CF" w14:textId="7E136226" w:rsidR="005D636E" w:rsidRDefault="002F05D0" w:rsidP="00BB1744">
      <w:pPr>
        <w:pStyle w:val="11odst"/>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379A2198" w14:textId="0CBE8401" w:rsidR="009611C7" w:rsidRPr="002A79A9" w:rsidRDefault="009611C7" w:rsidP="00BB1744">
      <w:pPr>
        <w:pStyle w:val="1lnek"/>
        <w:keepNext/>
        <w:keepLines/>
        <w:rPr>
          <w:rFonts w:eastAsia="Verdana"/>
          <w:noProof/>
        </w:rPr>
      </w:pPr>
      <w:bookmarkStart w:id="50" w:name="_Ref97109391"/>
      <w:bookmarkStart w:id="51" w:name="_Ref90370199"/>
      <w:r w:rsidRPr="002A79A9">
        <w:rPr>
          <w:rFonts w:eastAsia="Verdana"/>
          <w:noProof/>
        </w:rPr>
        <w:t>Střet zájmů dle zákona č. 159/2006 Sb., o střetu zájmů, ve znění pozdějších předpisů</w:t>
      </w:r>
      <w:bookmarkEnd w:id="50"/>
    </w:p>
    <w:p w14:paraId="2C4D7F24" w14:textId="22354AE7" w:rsidR="00C25527" w:rsidRDefault="00C25527" w:rsidP="00BB1744">
      <w:pPr>
        <w:pStyle w:val="11odst"/>
      </w:pPr>
      <w:r w:rsidRPr="00547602">
        <w:t>Dle § 4b zákona č. 159/2006 Sb., o střetu zájmů, ve znění pozdějších předpisů (dále jen</w:t>
      </w:r>
      <w:r w:rsidRPr="00C25527">
        <w:t xml:space="preserve"> </w:t>
      </w:r>
      <w:r w:rsidRPr="00547602">
        <w:rPr>
          <w:i/>
        </w:rPr>
        <w:t>„</w:t>
      </w:r>
      <w:r>
        <w:rPr>
          <w:i/>
        </w:rPr>
        <w:t>Z</w:t>
      </w:r>
      <w:r w:rsidRPr="00547602">
        <w:rPr>
          <w:i/>
        </w:rPr>
        <w:t>ákon o střetu zájmů“</w:t>
      </w:r>
      <w:r w:rsidRPr="00547602">
        <w:t>)</w:t>
      </w:r>
      <w:r w:rsidR="00126E4C">
        <w:t>,</w:t>
      </w:r>
      <w:r w:rsidRPr="0054760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w:t>
      </w:r>
      <w:r>
        <w:t xml:space="preserve"> v § 2 odst. 1 písm. c) Z</w:t>
      </w:r>
      <w:r w:rsidRPr="00547602">
        <w:t>ákona o střetu zájmů nebo jím ovládaná osoba vlastní podíl</w:t>
      </w:r>
      <w:r>
        <w:t xml:space="preserve"> </w:t>
      </w:r>
      <w:r w:rsidRPr="00547602">
        <w:t xml:space="preserve">představující alespoň 25 % účasti společníka v obchodní společnosti. </w:t>
      </w:r>
    </w:p>
    <w:p w14:paraId="2572586C" w14:textId="22905F9F" w:rsidR="009611C7" w:rsidRDefault="00C25527" w:rsidP="00586506">
      <w:pPr>
        <w:pStyle w:val="11odst"/>
      </w:pPr>
      <w:r w:rsidRPr="00547602">
        <w:t>Zadavatel požaduje,</w:t>
      </w:r>
      <w:r w:rsidRPr="00C25527">
        <w:t xml:space="preserve"> </w:t>
      </w:r>
      <w:r w:rsidRPr="00547602">
        <w:t>aby dodavatel a jeho poddodavatel, prostřednictvím kterého prokazuje kvalifikaci, nebyli</w:t>
      </w:r>
      <w:r>
        <w:t xml:space="preserve"> </w:t>
      </w:r>
      <w:r w:rsidRPr="00547602">
        <w:t>ve střetu zájmů dle §</w:t>
      </w:r>
      <w:r>
        <w:t xml:space="preserve"> 4b Z</w:t>
      </w:r>
      <w:r w:rsidRPr="00547602">
        <w:t>ákona o střetu zájmů.</w:t>
      </w:r>
      <w:r w:rsidR="00657C9A">
        <w:t xml:space="preserve"> Skutečnost, že dodavatel a jeho poddodavatel, prostřednictvím kterého prokazuje část kvalifikace, nejsou ve střetu zájmů dle § 4b Zákona o střetu zájmů, prokáže dodavatel předložením čestného prohlášení, jehož vzorové znění je přílohou </w:t>
      </w:r>
      <w:r w:rsidR="00E504EB">
        <w:rPr>
          <w:bCs/>
        </w:rPr>
        <w:fldChar w:fldCharType="begin"/>
      </w:r>
      <w:r w:rsidR="00E504EB">
        <w:instrText xml:space="preserve"> REF _Ref97119553 \r \h </w:instrText>
      </w:r>
      <w:r w:rsidR="00867D36">
        <w:rPr>
          <w:bCs/>
        </w:rPr>
        <w:instrText xml:space="preserve"> \* MERGEFORMAT </w:instrText>
      </w:r>
      <w:r w:rsidR="00E504EB">
        <w:rPr>
          <w:bCs/>
        </w:rPr>
      </w:r>
      <w:r w:rsidR="00E504EB">
        <w:rPr>
          <w:bCs/>
        </w:rPr>
        <w:fldChar w:fldCharType="separate"/>
      </w:r>
      <w:r w:rsidR="009D5A1C">
        <w:t>č. 6</w:t>
      </w:r>
      <w:r w:rsidR="00E504EB">
        <w:rPr>
          <w:bCs/>
        </w:rPr>
        <w:fldChar w:fldCharType="end"/>
      </w:r>
      <w:r w:rsidR="00E504EB">
        <w:t xml:space="preserve"> </w:t>
      </w:r>
      <w:r w:rsidR="00657C9A">
        <w:t>Zadávací dokumentace</w:t>
      </w:r>
      <w:r w:rsidR="00126E4C">
        <w:t>,</w:t>
      </w:r>
      <w:r w:rsidR="00B46E13">
        <w:t xml:space="preserve"> v žádosti o účast</w:t>
      </w:r>
      <w:r w:rsidR="00657C9A">
        <w:t>.</w:t>
      </w:r>
      <w:r w:rsidR="00B46E13" w:rsidDel="00B46E13">
        <w:t xml:space="preserve"> </w:t>
      </w:r>
      <w:bookmarkStart w:id="52" w:name="_Ref97119014"/>
    </w:p>
    <w:p w14:paraId="5000D7A4" w14:textId="456EFB31" w:rsidR="00B46E13" w:rsidRPr="00547602" w:rsidRDefault="00B46E13" w:rsidP="00BB1744">
      <w:pPr>
        <w:pStyle w:val="11odst"/>
      </w:pPr>
      <w:bookmarkStart w:id="53" w:name="_Ref97122295"/>
      <w:bookmarkEnd w:id="52"/>
      <w:r>
        <w:t>Vybraný dodavatel je povinen předložit k výzvě zadavatele</w:t>
      </w:r>
      <w:r w:rsidR="008F5275">
        <w:t xml:space="preserve"> dle § 122 odst. 3 písm. b) ZZVZ</w:t>
      </w:r>
      <w:r>
        <w:t xml:space="preserve"> doklady a informace, z nichž nepochybně vyplyne, že vybraný dodavatel i všichni poddodavatelé, jimiž vybraný dodavatel prokazuje kvalifikaci, splňují podmínku neexistence střetu zájmů ve smyslu § 4b Z</w:t>
      </w:r>
      <w:r w:rsidRPr="00547602">
        <w:t>ákona</w:t>
      </w:r>
      <w:r>
        <w:t xml:space="preserve"> o střetu zájmů</w:t>
      </w:r>
      <w:r w:rsidR="00796219">
        <w:t xml:space="preserve"> a tohoto</w:t>
      </w:r>
      <w:r w:rsidR="00A54469">
        <w:t xml:space="preserve"> čl.</w:t>
      </w:r>
      <w:r w:rsidR="00796219">
        <w:t xml:space="preserve"> </w:t>
      </w:r>
      <w:r w:rsidR="00A54469">
        <w:rPr>
          <w:highlight w:val="yellow"/>
        </w:rPr>
        <w:fldChar w:fldCharType="begin"/>
      </w:r>
      <w:r w:rsidR="00A54469">
        <w:instrText xml:space="preserve"> REF _Ref97109391 \r \h </w:instrText>
      </w:r>
      <w:r w:rsidR="00867D36">
        <w:rPr>
          <w:highlight w:val="yellow"/>
        </w:rPr>
        <w:instrText xml:space="preserve"> \* MERGEFORMAT </w:instrText>
      </w:r>
      <w:r w:rsidR="00A54469">
        <w:rPr>
          <w:highlight w:val="yellow"/>
        </w:rPr>
      </w:r>
      <w:r w:rsidR="00A54469">
        <w:rPr>
          <w:highlight w:val="yellow"/>
        </w:rPr>
        <w:fldChar w:fldCharType="separate"/>
      </w:r>
      <w:r w:rsidR="009D5A1C">
        <w:t>28</w:t>
      </w:r>
      <w:r w:rsidR="00A54469">
        <w:rPr>
          <w:highlight w:val="yellow"/>
        </w:rPr>
        <w:fldChar w:fldCharType="end"/>
      </w:r>
      <w:r w:rsidR="00A54469">
        <w:t xml:space="preserve"> </w:t>
      </w:r>
      <w:r>
        <w:t>Zadávací dokumentace. V případě vybraného dodavatele nebo</w:t>
      </w:r>
      <w:r w:rsidR="00775A80">
        <w:t xml:space="preserve"> jeho</w:t>
      </w:r>
      <w:r>
        <w:t xml:space="preserve"> poddodavatele, prostřednictvím kterého vybraný dodavatel prokazoval část kvalifikace, </w:t>
      </w:r>
      <w:r w:rsidR="000F7417" w:rsidRPr="00551A6B">
        <w:t>je-li zahraniční právnickou osobou</w:t>
      </w:r>
      <w:r w:rsidR="000F7417">
        <w:t>, je vybraný dodavatel povinen předložit zejména doklady ve smyslu</w:t>
      </w:r>
      <w:r>
        <w:t xml:space="preserve"> § 122 odst. </w:t>
      </w:r>
      <w:r w:rsidR="00B037F0">
        <w:t>6</w:t>
      </w:r>
      <w:r>
        <w:t xml:space="preserve"> ZZVZ</w:t>
      </w:r>
      <w:r w:rsidR="00126E4C">
        <w:t>,</w:t>
      </w:r>
      <w:r w:rsidR="000F7417">
        <w:t xml:space="preserve"> a to i ve vztahu</w:t>
      </w:r>
      <w:r w:rsidR="00D97999">
        <w:t xml:space="preserve"> </w:t>
      </w:r>
      <w:r w:rsidR="000F7417">
        <w:t>k příslušnému poddodavateli, prostřednictvím kterého vybraný dodavatel prokazoval část kvalifikace</w:t>
      </w:r>
      <w:r>
        <w:t>.</w:t>
      </w:r>
      <w:bookmarkEnd w:id="53"/>
      <w:r>
        <w:t xml:space="preserve"> </w:t>
      </w:r>
    </w:p>
    <w:p w14:paraId="419E970E" w14:textId="007D79D5" w:rsidR="00C25527" w:rsidRDefault="00C25527" w:rsidP="00BB1744">
      <w:pPr>
        <w:pStyle w:val="11odst"/>
      </w:pPr>
      <w:r>
        <w:t>V</w:t>
      </w:r>
      <w:r w:rsidR="00657C9A">
        <w:t> </w:t>
      </w:r>
      <w:r>
        <w:t>případě</w:t>
      </w:r>
      <w:r w:rsidR="00657C9A">
        <w:t xml:space="preserve"> postupu účastníka v rozporu s</w:t>
      </w:r>
      <w:r w:rsidR="00B46E13">
        <w:t xml:space="preserve"> čl. </w:t>
      </w:r>
      <w:r w:rsidR="00D97999">
        <w:rPr>
          <w:highlight w:val="yellow"/>
        </w:rPr>
        <w:fldChar w:fldCharType="begin"/>
      </w:r>
      <w:r w:rsidR="00D97999">
        <w:instrText xml:space="preserve"> REF _Ref97109391 \r \h </w:instrText>
      </w:r>
      <w:r w:rsidR="00D97999">
        <w:rPr>
          <w:highlight w:val="yellow"/>
        </w:rPr>
      </w:r>
      <w:r w:rsidR="00D97999">
        <w:rPr>
          <w:highlight w:val="yellow"/>
        </w:rPr>
        <w:fldChar w:fldCharType="separate"/>
      </w:r>
      <w:r w:rsidR="009D5A1C">
        <w:t>28</w:t>
      </w:r>
      <w:r w:rsidR="00D97999">
        <w:rPr>
          <w:highlight w:val="yellow"/>
        </w:rPr>
        <w:fldChar w:fldCharType="end"/>
      </w:r>
      <w:r w:rsidR="00657C9A">
        <w:t xml:space="preserve"> Zadávací </w:t>
      </w:r>
      <w:r w:rsidR="00867D36">
        <w:t>dokumentace bude</w:t>
      </w:r>
      <w:r w:rsidR="00657C9A">
        <w:t xml:space="preserve"> účastník</w:t>
      </w:r>
      <w:r w:rsidRPr="00C25527">
        <w:t xml:space="preserve"> vyloučen ze zadávacího řízení.</w:t>
      </w:r>
      <w:r>
        <w:t xml:space="preserve"> </w:t>
      </w:r>
    </w:p>
    <w:p w14:paraId="7C8AB0E7" w14:textId="6086B89A" w:rsidR="008437B5" w:rsidRPr="00844391" w:rsidRDefault="008437B5" w:rsidP="00BB1744">
      <w:pPr>
        <w:pStyle w:val="1lnek"/>
        <w:keepNext/>
        <w:keepLines/>
      </w:pPr>
      <w:bookmarkStart w:id="54" w:name="_Ref102741791"/>
      <w:bookmarkStart w:id="55" w:name="_Ref90371781"/>
      <w:r>
        <w:t xml:space="preserve">Další zadávací podmínky v návaznosti na </w:t>
      </w:r>
      <w:r w:rsidR="00226452">
        <w:t xml:space="preserve">mezinárodní </w:t>
      </w:r>
      <w:r>
        <w:t>sankce</w:t>
      </w:r>
      <w:r w:rsidR="00226452">
        <w:t>,</w:t>
      </w:r>
      <w:r>
        <w:t xml:space="preserve"> </w:t>
      </w:r>
      <w:bookmarkEnd w:id="54"/>
      <w:r w:rsidR="00226452">
        <w:t>zákaz zadání veřejné zakázky</w:t>
      </w:r>
      <w:r w:rsidRPr="00515FDB">
        <w:t xml:space="preserve"> </w:t>
      </w:r>
    </w:p>
    <w:p w14:paraId="44C91632" w14:textId="64F13CBA" w:rsidR="00226452" w:rsidRDefault="00226452" w:rsidP="00BB1744">
      <w:pPr>
        <w:pStyle w:val="11odst"/>
      </w:pPr>
      <w:r>
        <w:t>Zadavatel v tomto řízení postupuje v souladu s § 48a ZZVZ.</w:t>
      </w:r>
    </w:p>
    <w:p w14:paraId="6FB176E4" w14:textId="20C41DEF" w:rsidR="008437B5" w:rsidRDefault="008437B5" w:rsidP="00BB1744">
      <w:pPr>
        <w:pStyle w:val="11odst"/>
      </w:pPr>
      <w:r w:rsidRPr="00844391">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844391">
        <w:rPr>
          <w:b/>
          <w:i/>
        </w:rPr>
        <w:t>„Nařízení č. 833/2014“</w:t>
      </w:r>
      <w:r>
        <w:t>)</w:t>
      </w:r>
      <w:r w:rsidRPr="00844391">
        <w:t xml:space="preserve"> </w:t>
      </w:r>
      <w:r w:rsidR="00226452" w:rsidRPr="00393AA8">
        <w:t>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r>
        <w:t>:</w:t>
      </w:r>
    </w:p>
    <w:p w14:paraId="062AF51A" w14:textId="1EBD2E1F" w:rsidR="008437B5" w:rsidRDefault="00226452" w:rsidP="00203FB6">
      <w:pPr>
        <w:pStyle w:val="odsta"/>
        <w:numPr>
          <w:ilvl w:val="0"/>
          <w:numId w:val="20"/>
        </w:numPr>
      </w:pPr>
      <w:r w:rsidRPr="00393AA8">
        <w:t>jakýkoli ruský státní příslušník, fyzická osoba s bydlištěm v Rusku nebo právnická osoba, subjekt či orgán usazené v Rusku;</w:t>
      </w:r>
    </w:p>
    <w:p w14:paraId="3909AC0E" w14:textId="5A9F1C00" w:rsidR="008437B5" w:rsidRDefault="00226452" w:rsidP="00454501">
      <w:pPr>
        <w:pStyle w:val="odsta"/>
      </w:pPr>
      <w:r w:rsidRPr="00393AA8">
        <w:rPr>
          <w:rFonts w:cs="Times New Roman"/>
          <w:szCs w:val="18"/>
        </w:rPr>
        <w:t>právnická osoba, subjekt nebo orgán, které jsou z více než 50 % přímo či nepřímo vlastněny některým ze subjektů uvedených v písmeni a) tohoto odstavce, nebo</w:t>
      </w:r>
    </w:p>
    <w:p w14:paraId="431A651C" w14:textId="594ADEEA" w:rsidR="008437B5" w:rsidRDefault="00226452" w:rsidP="00454501">
      <w:pPr>
        <w:pStyle w:val="odsta"/>
      </w:pPr>
      <w:r>
        <w:t>fyzická nebo právnická osoba, subjekt nebo orgán, které jednají jménem nebo na pokyn některého ze subjektů uvedených v písmeni a) nebo b) tohoto odstavce,</w:t>
      </w:r>
    </w:p>
    <w:p w14:paraId="66A5BCB6" w14:textId="1E724A50" w:rsidR="008437B5" w:rsidRDefault="00226452" w:rsidP="00BB1744">
      <w:pPr>
        <w:pStyle w:val="Odstbez"/>
      </w:pPr>
      <w:r>
        <w:t>včetně subdodavatelů, dodavatelů nebo subjektů, jejichž způsobilost je využívána ve smyslu směrnic o zadávání veřejných zakázek, pokud představují více než 10 % hodnoty zakázky.</w:t>
      </w:r>
    </w:p>
    <w:p w14:paraId="7F456E47" w14:textId="2199A86B" w:rsidR="008437B5" w:rsidRPr="00844391" w:rsidRDefault="008437B5" w:rsidP="00BB1744">
      <w:pPr>
        <w:pStyle w:val="11odst"/>
      </w:pPr>
      <w:r>
        <w:t xml:space="preserve">Zadavatel požaduje, aby účastník </w:t>
      </w:r>
      <w:r w:rsidRPr="00247FAF">
        <w:rPr>
          <w:rFonts w:eastAsia="Times New Roman" w:cs="Times New Roman"/>
          <w:lang w:eastAsia="cs-CZ"/>
        </w:rPr>
        <w:t>sám jakožto dodavatel, případně dodavatelé v jeho rámci sdružení za účelem účasti v Zadávacím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odst. </w:t>
      </w:r>
      <w:r w:rsidR="00226452">
        <w:t xml:space="preserve">2 </w:t>
      </w:r>
      <w:r>
        <w:t xml:space="preserve">tohoto článku a </w:t>
      </w:r>
      <w:r w:rsidRPr="00844391">
        <w:t>Nařízení č. 833/2014</w:t>
      </w:r>
      <w:r>
        <w:t>.</w:t>
      </w:r>
    </w:p>
    <w:p w14:paraId="25A483AB" w14:textId="754CE1EF" w:rsidR="008437B5" w:rsidRDefault="008437B5" w:rsidP="00BB1744">
      <w:pPr>
        <w:pStyle w:val="11odst"/>
      </w:pPr>
      <w:r w:rsidRPr="00844391">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844391">
        <w:rPr>
          <w:b/>
          <w:i/>
        </w:rPr>
        <w:t>Nařízení</w:t>
      </w:r>
      <w:r>
        <w:rPr>
          <w:b/>
          <w:i/>
        </w:rPr>
        <w:t xml:space="preserve"> </w:t>
      </w:r>
      <w:r w:rsidRPr="00844391">
        <w:rPr>
          <w:b/>
          <w:i/>
        </w:rPr>
        <w:t>č. 269/2014</w:t>
      </w:r>
      <w:r w:rsidRPr="00844391">
        <w:rPr>
          <w:i/>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č. 269/2014</w:t>
      </w:r>
      <w:r>
        <w:rPr>
          <w:rStyle w:val="Znakapoznpodarou"/>
        </w:rPr>
        <w:footnoteReference w:id="2"/>
      </w:r>
      <w:r>
        <w:t xml:space="preserve">, </w:t>
      </w:r>
      <w:r w:rsidRPr="00844391">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B037F0">
        <w:t xml:space="preserve">; dle čl. 2 </w:t>
      </w:r>
      <w:r w:rsidR="00B037F0" w:rsidRPr="00BB1744">
        <w:rPr>
          <w:b/>
          <w:bCs/>
        </w:rPr>
        <w:t>nařízení Rady (ES) č. 765/2006</w:t>
      </w:r>
      <w:r w:rsidR="00B037F0" w:rsidRPr="00463E74">
        <w:t xml:space="preserve"> ze dne 18. května 2006 o omezujících opatřeních vzhledem k situaci v Bělorusku a k zapojení Běloruska do ruské agrese proti Ukrajině, ve znění pozdějších předpisů, </w:t>
      </w:r>
      <w:r w:rsidR="00B037F0">
        <w:t>nesmějí být f</w:t>
      </w:r>
      <w:r w:rsidR="00B037F0" w:rsidRPr="00463E74">
        <w:t xml:space="preserve">yzickým nebo právnickým osobám nebo subjektům uvedeným v příloze I </w:t>
      </w:r>
      <w:r w:rsidR="00B037F0">
        <w:t xml:space="preserve">tohoto Nařízení </w:t>
      </w:r>
      <w:r w:rsidR="00B037F0" w:rsidRPr="00463E74">
        <w:t>nebo v jejich prospěch přímo ani nepřímo zpřístupněny žádné finanční prostředky ani hospodářské zdroje</w:t>
      </w:r>
      <w:r w:rsidR="009F7CF6">
        <w:t xml:space="preserve">; dle čl. </w:t>
      </w:r>
      <w:r w:rsidR="009F7CF6" w:rsidRPr="00BB1744">
        <w:rPr>
          <w:b/>
          <w:bCs/>
        </w:rPr>
        <w:t>2 nařízení Rady (EU) č. 208/2014</w:t>
      </w:r>
      <w:r w:rsidR="009F7CF6">
        <w:t xml:space="preserve">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w:t>
      </w:r>
      <w:r>
        <w:t xml:space="preserve"> (dále </w:t>
      </w:r>
      <w:r w:rsidR="00B037F0">
        <w:t xml:space="preserve">společně </w:t>
      </w:r>
      <w:r>
        <w:t xml:space="preserve">jen </w:t>
      </w:r>
      <w:r w:rsidRPr="00844391">
        <w:rPr>
          <w:b/>
          <w:i/>
        </w:rPr>
        <w:t>„Osoby vedené na sankčních seznamech“</w:t>
      </w:r>
      <w:r>
        <w:t>).</w:t>
      </w:r>
    </w:p>
    <w:p w14:paraId="335C03EC" w14:textId="1BE72C97" w:rsidR="008437B5" w:rsidRDefault="008437B5" w:rsidP="00BB1744">
      <w:pPr>
        <w:pStyle w:val="11odst"/>
      </w:pPr>
      <w:r>
        <w:t xml:space="preserve">Zadavatel dále požaduje, aby účastník </w:t>
      </w:r>
      <w:r w:rsidRPr="00247FAF">
        <w:rPr>
          <w:rFonts w:eastAsia="Times New Roman" w:cs="Times New Roman"/>
          <w:lang w:eastAsia="cs-CZ"/>
        </w:rPr>
        <w:t>sám jakožto dodavatel, případně dodavatelé v jeho rámci sdružení za účelem účasti v </w:t>
      </w:r>
      <w:r w:rsidR="0005429D">
        <w:rPr>
          <w:rFonts w:eastAsia="Times New Roman" w:cs="Times New Roman"/>
          <w:lang w:eastAsia="cs-CZ"/>
        </w:rPr>
        <w:t>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6C0F558A" w14:textId="6611C5D5" w:rsidR="008437B5" w:rsidRDefault="008437B5" w:rsidP="00586506">
      <w:pPr>
        <w:pStyle w:val="11odst"/>
      </w:pPr>
      <w:r>
        <w:t xml:space="preserve">Splnění zadávacích podmínek stanovených Zadavatelem dle tohoto článku prokáže účastník předložením čestného prohlášení, jehož vzorové znění je přílohou </w:t>
      </w:r>
      <w:r w:rsidR="00226452">
        <w:fldChar w:fldCharType="begin"/>
      </w:r>
      <w:r w:rsidR="00226452">
        <w:instrText xml:space="preserve"> REF _Ref101440433 \r \h  \* MERGEFORMAT </w:instrText>
      </w:r>
      <w:r w:rsidR="00226452">
        <w:fldChar w:fldCharType="separate"/>
      </w:r>
      <w:r w:rsidR="009D5A1C">
        <w:t>č. 9</w:t>
      </w:r>
      <w:r w:rsidR="00226452">
        <w:fldChar w:fldCharType="end"/>
      </w:r>
      <w:r w:rsidR="00226452">
        <w:t xml:space="preserve"> </w:t>
      </w:r>
      <w:r>
        <w:t>této Zadávací dokumentace, v žádosti o účast.</w:t>
      </w:r>
    </w:p>
    <w:p w14:paraId="2351830D" w14:textId="643A7BB3" w:rsidR="008437B5" w:rsidRDefault="008437B5" w:rsidP="00BB1744">
      <w:pPr>
        <w:pStyle w:val="11odst"/>
      </w:pPr>
      <w:bookmarkStart w:id="56" w:name="_Ref102634689"/>
      <w:r>
        <w:t xml:space="preserve">Zadavatel je oprávněn ověřovat si splnění zadávacích podmínek dle tohoto článku. </w:t>
      </w:r>
      <w:r w:rsidRPr="00F35FBD">
        <w:t xml:space="preserve">Vybraný dodavatel je povinen předložit k výzvě </w:t>
      </w:r>
      <w:r w:rsidR="0005429D">
        <w:t>Z</w:t>
      </w:r>
      <w:r w:rsidRPr="00F35FBD">
        <w:t>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r w:rsidRPr="00F35FBD">
        <w:t xml:space="preserve"> Zadávací dokumentace</w:t>
      </w:r>
      <w:r>
        <w:t>.</w:t>
      </w:r>
      <w:bookmarkEnd w:id="56"/>
      <w:r>
        <w:t xml:space="preserve"> </w:t>
      </w:r>
    </w:p>
    <w:p w14:paraId="091D3D34" w14:textId="60A1A9FC" w:rsidR="008437B5" w:rsidRPr="00FA4410" w:rsidRDefault="008437B5" w:rsidP="00BB1744">
      <w:pPr>
        <w:pStyle w:val="11odst"/>
      </w:pPr>
      <w:r w:rsidRPr="00FA4410">
        <w:t>V případě postupu účastníka v rozporu s</w:t>
      </w:r>
      <w:r>
        <w:t> čl.</w:t>
      </w:r>
      <w:r w:rsidRPr="00FA4410">
        <w:t xml:space="preserve"> </w:t>
      </w:r>
      <w:r w:rsidR="00943ABC">
        <w:fldChar w:fldCharType="begin"/>
      </w:r>
      <w:r w:rsidR="00943ABC">
        <w:instrText xml:space="preserve"> REF _Ref102741791 \r \h </w:instrText>
      </w:r>
      <w:r w:rsidR="00867D36">
        <w:instrText xml:space="preserve"> \* MERGEFORMAT </w:instrText>
      </w:r>
      <w:r w:rsidR="00943ABC">
        <w:fldChar w:fldCharType="separate"/>
      </w:r>
      <w:r w:rsidR="009D5A1C">
        <w:t>29</w:t>
      </w:r>
      <w:r w:rsidR="00943ABC">
        <w:fldChar w:fldCharType="end"/>
      </w:r>
      <w:r>
        <w:t xml:space="preserve"> Zadávací dokumentace </w:t>
      </w:r>
      <w:r w:rsidRPr="00FA4410">
        <w:t xml:space="preserve">bude účastník vyloučen ze zadávacího řízení. </w:t>
      </w:r>
    </w:p>
    <w:bookmarkEnd w:id="51"/>
    <w:bookmarkEnd w:id="55"/>
    <w:p w14:paraId="226A2372" w14:textId="14735B6C" w:rsidR="005D636E" w:rsidRPr="003E371B" w:rsidRDefault="005D636E" w:rsidP="008D1DF1">
      <w:pPr>
        <w:pStyle w:val="Plohynadpis"/>
        <w:tabs>
          <w:tab w:val="clear" w:pos="709"/>
        </w:tabs>
        <w:spacing w:before="360"/>
        <w:ind w:left="0"/>
      </w:pPr>
      <w:r w:rsidRPr="003E371B">
        <w:t xml:space="preserve">Přílohy </w:t>
      </w:r>
      <w:r w:rsidR="0005429D" w:rsidRPr="003E371B">
        <w:t xml:space="preserve">Zadávací </w:t>
      </w:r>
      <w:r w:rsidRPr="003E371B">
        <w:t>dokumentace</w:t>
      </w:r>
      <w:r w:rsidR="00D209E0" w:rsidRPr="003E371B">
        <w:t>:</w:t>
      </w:r>
    </w:p>
    <w:p w14:paraId="4E0C2837" w14:textId="32404CA9" w:rsidR="006745C8" w:rsidRPr="003E371B" w:rsidRDefault="00153753" w:rsidP="008D1DF1">
      <w:pPr>
        <w:pStyle w:val="Plohy"/>
        <w:ind w:left="0"/>
      </w:pPr>
      <w:bookmarkStart w:id="57" w:name="_Ref190879828"/>
      <w:r>
        <w:t>S</w:t>
      </w:r>
      <w:r w:rsidR="006745C8" w:rsidRPr="003E371B">
        <w:t>pecifikace př</w:t>
      </w:r>
      <w:r w:rsidR="00741DA9" w:rsidRPr="003E371B">
        <w:t xml:space="preserve">edmětu </w:t>
      </w:r>
      <w:r w:rsidR="00DB5EE5">
        <w:t>plnění</w:t>
      </w:r>
      <w:r w:rsidR="00741DA9" w:rsidRPr="003E371B">
        <w:t xml:space="preserve"> </w:t>
      </w:r>
      <w:r w:rsidR="00813006">
        <w:t xml:space="preserve">vč. přílohy </w:t>
      </w:r>
      <w:r w:rsidR="006745C8" w:rsidRPr="003E371B">
        <w:t>(</w:t>
      </w:r>
      <w:r w:rsidR="00853B40" w:rsidRPr="003E371B">
        <w:rPr>
          <w:i/>
          <w:iCs/>
        </w:rPr>
        <w:t xml:space="preserve">budoucí příloha č. 1 </w:t>
      </w:r>
      <w:r w:rsidR="00EE11EA">
        <w:rPr>
          <w:i/>
          <w:iCs/>
        </w:rPr>
        <w:t>Smlouvy</w:t>
      </w:r>
      <w:r w:rsidR="006745C8" w:rsidRPr="003E371B">
        <w:t>)</w:t>
      </w:r>
      <w:bookmarkEnd w:id="57"/>
    </w:p>
    <w:p w14:paraId="1F697B8E" w14:textId="255AEE0F" w:rsidR="00F57A17" w:rsidRPr="003E371B" w:rsidRDefault="00F57A17" w:rsidP="008D1DF1">
      <w:pPr>
        <w:pStyle w:val="Plohy"/>
        <w:ind w:left="0"/>
      </w:pPr>
      <w:bookmarkStart w:id="58" w:name="_Ref124939276"/>
      <w:bookmarkStart w:id="59" w:name="_Ref61561996"/>
      <w:bookmarkStart w:id="60" w:name="_Ref90452558"/>
      <w:r w:rsidRPr="003E371B">
        <w:t>Čestné prohlášení k základní způsobilosti</w:t>
      </w:r>
      <w:bookmarkEnd w:id="58"/>
    </w:p>
    <w:p w14:paraId="30FE4925" w14:textId="338D8765" w:rsidR="00741DA9" w:rsidRPr="003E371B" w:rsidRDefault="00741DA9" w:rsidP="008D1DF1">
      <w:pPr>
        <w:pStyle w:val="Plohy"/>
        <w:ind w:left="0"/>
      </w:pPr>
      <w:bookmarkStart w:id="61" w:name="_Ref61562063"/>
      <w:bookmarkEnd w:id="59"/>
      <w:bookmarkEnd w:id="60"/>
      <w:r w:rsidRPr="003E371B">
        <w:t xml:space="preserve">Čestné prohlášení ke splnění technické kvalifikace </w:t>
      </w:r>
      <w:bookmarkEnd w:id="61"/>
    </w:p>
    <w:p w14:paraId="7F0887D1" w14:textId="4DC81482" w:rsidR="00E70907" w:rsidRPr="003E371B" w:rsidRDefault="002535EC" w:rsidP="008D1DF1">
      <w:pPr>
        <w:pStyle w:val="Plohy"/>
        <w:ind w:left="0"/>
      </w:pPr>
      <w:bookmarkStart w:id="62" w:name="_Ref61562156"/>
      <w:bookmarkStart w:id="63" w:name="_Ref90367952"/>
      <w:r w:rsidRPr="003E371B">
        <w:t>Ceník</w:t>
      </w:r>
      <w:r w:rsidR="00E70907" w:rsidRPr="003E371B">
        <w:t xml:space="preserve"> (</w:t>
      </w:r>
      <w:r w:rsidRPr="003E371B">
        <w:rPr>
          <w:rStyle w:val="Kurzva"/>
        </w:rPr>
        <w:t xml:space="preserve">budoucí příloha č. </w:t>
      </w:r>
      <w:r w:rsidR="00853B40" w:rsidRPr="003E371B">
        <w:rPr>
          <w:rStyle w:val="Kurzva"/>
        </w:rPr>
        <w:t xml:space="preserve">2 </w:t>
      </w:r>
      <w:r w:rsidRPr="003E371B">
        <w:rPr>
          <w:rStyle w:val="Kurzva"/>
        </w:rPr>
        <w:t xml:space="preserve">Závazného vzoru </w:t>
      </w:r>
      <w:r w:rsidR="00EE11EA">
        <w:rPr>
          <w:rStyle w:val="Kurzva"/>
        </w:rPr>
        <w:t>smlouvy</w:t>
      </w:r>
      <w:r w:rsidR="00E70907" w:rsidRPr="003E371B">
        <w:t>)</w:t>
      </w:r>
      <w:bookmarkEnd w:id="62"/>
      <w:bookmarkEnd w:id="63"/>
    </w:p>
    <w:p w14:paraId="6508B200" w14:textId="78265C2E" w:rsidR="006745C8" w:rsidRPr="003E371B" w:rsidRDefault="006745C8" w:rsidP="008D1DF1">
      <w:pPr>
        <w:pStyle w:val="Plohy"/>
        <w:ind w:left="0"/>
      </w:pPr>
      <w:bookmarkStart w:id="64" w:name="_Ref61562524"/>
      <w:r w:rsidRPr="003E371B">
        <w:t>Čestné prohlášení ve vztahu k zakázaným dohodám</w:t>
      </w:r>
      <w:bookmarkEnd w:id="64"/>
    </w:p>
    <w:p w14:paraId="5E6E0D63" w14:textId="7FEE94BF" w:rsidR="007E48F7" w:rsidRPr="003E371B" w:rsidRDefault="007E48F7" w:rsidP="008D1DF1">
      <w:pPr>
        <w:pStyle w:val="Plohy"/>
        <w:ind w:left="0"/>
      </w:pPr>
      <w:bookmarkStart w:id="65" w:name="_Ref97119553"/>
      <w:r w:rsidRPr="003E371B">
        <w:t>Čestné prohlášení o střetu zájmů</w:t>
      </w:r>
      <w:bookmarkEnd w:id="65"/>
    </w:p>
    <w:p w14:paraId="62582741" w14:textId="6715FD0E" w:rsidR="005D636E" w:rsidRPr="003E371B" w:rsidRDefault="006745C8" w:rsidP="008D1DF1">
      <w:pPr>
        <w:pStyle w:val="Plohy"/>
        <w:ind w:left="0"/>
      </w:pPr>
      <w:bookmarkStart w:id="66" w:name="_Ref90372844"/>
      <w:bookmarkStart w:id="67" w:name="_Ref63169007"/>
      <w:bookmarkStart w:id="68" w:name="_Ref190878694"/>
      <w:r w:rsidRPr="003E371B">
        <w:t xml:space="preserve">Závazný vzor </w:t>
      </w:r>
      <w:bookmarkEnd w:id="66"/>
      <w:bookmarkEnd w:id="67"/>
      <w:r w:rsidR="00EE11EA">
        <w:t>smlouvy</w:t>
      </w:r>
      <w:bookmarkEnd w:id="68"/>
    </w:p>
    <w:p w14:paraId="742D121C" w14:textId="381FBE05" w:rsidR="00741DA9" w:rsidRPr="003E371B" w:rsidRDefault="00741DA9" w:rsidP="008D1DF1">
      <w:pPr>
        <w:pStyle w:val="Plohy"/>
        <w:ind w:left="0"/>
      </w:pPr>
      <w:bookmarkStart w:id="69" w:name="_Ref61562590"/>
      <w:r w:rsidRPr="003E371B">
        <w:t>Čestné prohlášení ve vztahu k zákonu o registru smluv</w:t>
      </w:r>
      <w:bookmarkEnd w:id="69"/>
    </w:p>
    <w:p w14:paraId="6DEE5C51" w14:textId="6A24F23A" w:rsidR="00F35FBD" w:rsidRDefault="00F35FBD" w:rsidP="008D1DF1">
      <w:pPr>
        <w:pStyle w:val="Plohy"/>
        <w:ind w:left="0"/>
      </w:pPr>
      <w:bookmarkStart w:id="70" w:name="_Ref101440433"/>
      <w:bookmarkStart w:id="71" w:name="_Ref129159339"/>
      <w:r w:rsidRPr="003E371B">
        <w:t>Čestné prohlášení</w:t>
      </w:r>
      <w:bookmarkEnd w:id="70"/>
      <w:r w:rsidRPr="003E371B">
        <w:t xml:space="preserve"> </w:t>
      </w:r>
      <w:r w:rsidR="004427CA" w:rsidRPr="003E371B">
        <w:t xml:space="preserve">o splnění podmínek v souvislosti </w:t>
      </w:r>
      <w:bookmarkEnd w:id="71"/>
      <w:r w:rsidR="00CD3914" w:rsidRPr="003E371B">
        <w:t>s mezinárodními sankcemi</w:t>
      </w:r>
    </w:p>
    <w:p w14:paraId="71B7E987" w14:textId="5A410ADD" w:rsidR="00347ADE" w:rsidRDefault="00347ADE" w:rsidP="008D1DF1">
      <w:pPr>
        <w:pStyle w:val="Plohy"/>
        <w:ind w:left="0"/>
      </w:pPr>
      <w:bookmarkStart w:id="72" w:name="_Ref190877276"/>
      <w:r>
        <w:t>Orientační schéma průběhu zadávacího řízení</w:t>
      </w:r>
      <w:bookmarkEnd w:id="72"/>
    </w:p>
    <w:p w14:paraId="23B527DC" w14:textId="63D423A5" w:rsidR="005C0901" w:rsidRDefault="005C0901" w:rsidP="008D1DF1">
      <w:pPr>
        <w:pStyle w:val="Plohy"/>
        <w:ind w:left="0"/>
      </w:pPr>
      <w:bookmarkStart w:id="73" w:name="_Ref190881291"/>
      <w:r>
        <w:t>Technická specifikace nabízeného plnění</w:t>
      </w:r>
      <w:bookmarkEnd w:id="73"/>
      <w:r w:rsidR="00153753">
        <w:t xml:space="preserve"> (</w:t>
      </w:r>
      <w:r w:rsidR="00153753" w:rsidRPr="00D551DC">
        <w:rPr>
          <w:i/>
          <w:iCs/>
        </w:rPr>
        <w:t>budoucí příloha A) přílohy č. 1 Smlouvy</w:t>
      </w:r>
      <w:r w:rsidR="00153753">
        <w:t>)</w:t>
      </w:r>
    </w:p>
    <w:p w14:paraId="12A417ED" w14:textId="77777777" w:rsidR="005637BB" w:rsidRPr="003E371B" w:rsidRDefault="005637BB" w:rsidP="005637BB">
      <w:pPr>
        <w:pStyle w:val="Plohy"/>
        <w:numPr>
          <w:ilvl w:val="0"/>
          <w:numId w:val="0"/>
        </w:numPr>
      </w:pPr>
    </w:p>
    <w:p w14:paraId="6AE6DA47" w14:textId="2A9F6102" w:rsidR="005D636E" w:rsidRPr="005D636E" w:rsidRDefault="005D636E" w:rsidP="002535EC">
      <w:pPr>
        <w:pStyle w:val="Podpisovpole"/>
      </w:pPr>
      <w:r w:rsidRPr="005D636E">
        <w:t>----------------------------</w:t>
      </w:r>
    </w:p>
    <w:p w14:paraId="3550C4B0" w14:textId="797DE9E3" w:rsidR="005D636E" w:rsidRPr="005D636E" w:rsidRDefault="00D275FA" w:rsidP="0004244D">
      <w:pPr>
        <w:widowControl w:val="0"/>
        <w:spacing w:before="0" w:after="0"/>
        <w:rPr>
          <w:rFonts w:eastAsia="Verdana" w:cs="Times New Roman"/>
          <w:b/>
          <w:noProof/>
          <w:szCs w:val="18"/>
        </w:rPr>
      </w:pPr>
      <w:r>
        <w:rPr>
          <w:rFonts w:eastAsia="Verdana" w:cs="Times New Roman"/>
          <w:b/>
          <w:noProof/>
          <w:szCs w:val="18"/>
        </w:rPr>
        <w:t>Bc. Jiří Svoboda, MBA</w:t>
      </w:r>
    </w:p>
    <w:p w14:paraId="7696672E" w14:textId="6E8299C8" w:rsidR="005D636E" w:rsidRPr="005D636E" w:rsidRDefault="00D275FA" w:rsidP="0004244D">
      <w:pPr>
        <w:widowControl w:val="0"/>
        <w:spacing w:before="0" w:after="240"/>
        <w:rPr>
          <w:rFonts w:eastAsia="Verdana" w:cs="Times New Roman"/>
          <w:noProof/>
          <w:szCs w:val="18"/>
        </w:rPr>
      </w:pPr>
      <w:r>
        <w:rPr>
          <w:rFonts w:eastAsia="Verdana" w:cs="Times New Roman"/>
          <w:noProof/>
          <w:szCs w:val="18"/>
        </w:rPr>
        <w:t>generální ředitel</w:t>
      </w:r>
    </w:p>
    <w:sectPr w:rsidR="005D636E" w:rsidRPr="005D636E" w:rsidSect="00EF7A4C">
      <w:headerReference w:type="even" r:id="rId17"/>
      <w:headerReference w:type="default" r:id="rId18"/>
      <w:footerReference w:type="default" r:id="rId19"/>
      <w:headerReference w:type="first" r:id="rId20"/>
      <w:footerReference w:type="first" r:id="rId21"/>
      <w:pgSz w:w="11906" w:h="16838" w:code="9"/>
      <w:pgMar w:top="89" w:right="1134" w:bottom="1474" w:left="2070" w:header="1009"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467D3" w14:textId="77777777" w:rsidR="00A316AA" w:rsidRDefault="00A316AA" w:rsidP="005D636E">
      <w:pPr>
        <w:spacing w:after="0" w:line="240" w:lineRule="auto"/>
      </w:pPr>
      <w:r>
        <w:separator/>
      </w:r>
    </w:p>
  </w:endnote>
  <w:endnote w:type="continuationSeparator" w:id="0">
    <w:p w14:paraId="5A9203F0" w14:textId="77777777" w:rsidR="00A316AA" w:rsidRDefault="00A316AA"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16AA" w14:paraId="7620DFD8" w14:textId="77777777" w:rsidTr="005D636E">
      <w:tc>
        <w:tcPr>
          <w:tcW w:w="1361" w:type="dxa"/>
          <w:tcMar>
            <w:left w:w="0" w:type="dxa"/>
            <w:right w:w="0" w:type="dxa"/>
          </w:tcMar>
          <w:vAlign w:val="bottom"/>
        </w:tcPr>
        <w:p w14:paraId="28A55569" w14:textId="35CC46A7" w:rsidR="00A316AA" w:rsidRPr="00B8518B" w:rsidRDefault="00A316AA"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Pr>
              <w:rStyle w:val="slostrnky1"/>
              <w:noProof/>
            </w:rPr>
            <w:t>28</w:t>
          </w:r>
          <w:r w:rsidRPr="00B8518B">
            <w:rPr>
              <w:rStyle w:val="slostrnky1"/>
            </w:rPr>
            <w:fldChar w:fldCharType="end"/>
          </w:r>
        </w:p>
      </w:tc>
      <w:tc>
        <w:tcPr>
          <w:tcW w:w="3458" w:type="dxa"/>
          <w:tcMar>
            <w:left w:w="0" w:type="dxa"/>
            <w:right w:w="0" w:type="dxa"/>
          </w:tcMar>
        </w:tcPr>
        <w:p w14:paraId="69CA59E9" w14:textId="77777777" w:rsidR="00A316AA" w:rsidRDefault="00A316AA" w:rsidP="005D636E">
          <w:pPr>
            <w:pStyle w:val="Zpat"/>
          </w:pPr>
        </w:p>
      </w:tc>
      <w:tc>
        <w:tcPr>
          <w:tcW w:w="2835" w:type="dxa"/>
          <w:tcMar>
            <w:left w:w="0" w:type="dxa"/>
            <w:right w:w="0" w:type="dxa"/>
          </w:tcMar>
        </w:tcPr>
        <w:p w14:paraId="12E82566" w14:textId="77777777" w:rsidR="00A316AA" w:rsidRDefault="00A316AA" w:rsidP="005D636E">
          <w:pPr>
            <w:pStyle w:val="Zpat"/>
          </w:pPr>
        </w:p>
      </w:tc>
      <w:tc>
        <w:tcPr>
          <w:tcW w:w="2921" w:type="dxa"/>
        </w:tcPr>
        <w:p w14:paraId="6EEF8727" w14:textId="77777777" w:rsidR="00A316AA" w:rsidRDefault="00A316AA" w:rsidP="005D636E">
          <w:pPr>
            <w:pStyle w:val="Zpat"/>
          </w:pPr>
        </w:p>
      </w:tc>
    </w:tr>
  </w:tbl>
  <w:p w14:paraId="66386B43" w14:textId="77777777" w:rsidR="00A316AA" w:rsidRPr="00B8518B" w:rsidRDefault="00A316AA" w:rsidP="005D636E">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B115A5E" wp14:editId="3F7F1DC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5A795CE"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B086753" wp14:editId="0AA580B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EB10D7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A316AA"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A316AA" w14:paraId="7D806537" w14:textId="77777777" w:rsidTr="00334C8D">
            <w:trPr>
              <w:trHeight w:val="678"/>
            </w:trPr>
            <w:tc>
              <w:tcPr>
                <w:tcW w:w="1361" w:type="dxa"/>
                <w:tcMar>
                  <w:left w:w="0" w:type="dxa"/>
                  <w:right w:w="0" w:type="dxa"/>
                </w:tcMar>
                <w:vAlign w:val="bottom"/>
              </w:tcPr>
              <w:p w14:paraId="098C40C4" w14:textId="71FDBA7E" w:rsidR="00A316AA" w:rsidRPr="00334C8D" w:rsidRDefault="00A316AA" w:rsidP="00334C8D">
                <w:pPr>
                  <w:pStyle w:val="Zpat"/>
                  <w:tabs>
                    <w:tab w:val="clear" w:pos="4536"/>
                    <w:tab w:val="center" w:pos="1359"/>
                  </w:tabs>
                  <w:spacing w:before="0"/>
                  <w:ind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Pr>
                    <w:rStyle w:val="slostrnky"/>
                    <w:b/>
                    <w:noProof/>
                    <w:color w:val="FF5200"/>
                    <w:sz w:val="14"/>
                    <w:szCs w:val="14"/>
                  </w:rPr>
                  <w:t>28</w:t>
                </w:r>
                <w:r w:rsidRPr="00334C8D">
                  <w:rPr>
                    <w:rStyle w:val="slostrnky"/>
                    <w:b/>
                    <w:color w:val="FF5200"/>
                    <w:sz w:val="14"/>
                    <w:szCs w:val="14"/>
                  </w:rPr>
                  <w:fldChar w:fldCharType="end"/>
                </w:r>
              </w:p>
            </w:tc>
            <w:tc>
              <w:tcPr>
                <w:tcW w:w="3402" w:type="dxa"/>
                <w:tcMar>
                  <w:left w:w="0" w:type="dxa"/>
                  <w:right w:w="0" w:type="dxa"/>
                </w:tcMar>
              </w:tcPr>
              <w:p w14:paraId="649D58F9" w14:textId="77777777" w:rsidR="00A316AA" w:rsidRPr="00334C8D" w:rsidRDefault="00A316AA" w:rsidP="00334C8D">
                <w:pPr>
                  <w:pStyle w:val="Zpat"/>
                  <w:spacing w:before="0"/>
                  <w:rPr>
                    <w:sz w:val="12"/>
                    <w:szCs w:val="12"/>
                  </w:rPr>
                </w:pPr>
                <w:r w:rsidRPr="00334C8D">
                  <w:rPr>
                    <w:sz w:val="12"/>
                    <w:szCs w:val="12"/>
                  </w:rPr>
                  <w:t>Správa železnic, státní organizace</w:t>
                </w:r>
              </w:p>
              <w:p w14:paraId="036B2406" w14:textId="77777777" w:rsidR="00A316AA" w:rsidRPr="00334C8D" w:rsidRDefault="00A316AA" w:rsidP="00334C8D">
                <w:pPr>
                  <w:pStyle w:val="Zpat"/>
                  <w:tabs>
                    <w:tab w:val="clear" w:pos="4536"/>
                    <w:tab w:val="center" w:pos="3402"/>
                  </w:tabs>
                  <w:spacing w:before="0"/>
                  <w:rPr>
                    <w:sz w:val="12"/>
                    <w:szCs w:val="12"/>
                  </w:rPr>
                </w:pPr>
                <w:r w:rsidRPr="00334C8D">
                  <w:rPr>
                    <w:sz w:val="12"/>
                    <w:szCs w:val="12"/>
                  </w:rPr>
                  <w:t>zapsána v obchodním rejstříku vedeném Městským</w:t>
                </w:r>
              </w:p>
              <w:p w14:paraId="4051AC4F" w14:textId="77777777" w:rsidR="00A316AA" w:rsidRPr="00334C8D" w:rsidRDefault="00A316AA" w:rsidP="00334C8D">
                <w:pPr>
                  <w:pStyle w:val="Zpat"/>
                  <w:tabs>
                    <w:tab w:val="clear" w:pos="4536"/>
                    <w:tab w:val="center" w:pos="3402"/>
                  </w:tabs>
                  <w:spacing w:before="0"/>
                  <w:rPr>
                    <w:sz w:val="12"/>
                    <w:szCs w:val="12"/>
                  </w:rPr>
                </w:pPr>
                <w:r w:rsidRPr="00334C8D">
                  <w:rPr>
                    <w:sz w:val="12"/>
                    <w:szCs w:val="12"/>
                  </w:rPr>
                  <w:t>soudem v Praze, spisová značka A 48384</w:t>
                </w:r>
              </w:p>
            </w:tc>
            <w:tc>
              <w:tcPr>
                <w:tcW w:w="2977" w:type="dxa"/>
                <w:tcMar>
                  <w:left w:w="0" w:type="dxa"/>
                  <w:right w:w="0" w:type="dxa"/>
                </w:tcMar>
              </w:tcPr>
              <w:p w14:paraId="184C1A09" w14:textId="77777777" w:rsidR="00A316AA" w:rsidRPr="00334C8D" w:rsidRDefault="00A316AA" w:rsidP="00334C8D">
                <w:pPr>
                  <w:pStyle w:val="Zpat"/>
                  <w:spacing w:before="0"/>
                  <w:ind w:right="-3487"/>
                  <w:rPr>
                    <w:sz w:val="12"/>
                    <w:szCs w:val="12"/>
                  </w:rPr>
                </w:pPr>
                <w:r w:rsidRPr="00334C8D">
                  <w:rPr>
                    <w:sz w:val="12"/>
                    <w:szCs w:val="12"/>
                  </w:rPr>
                  <w:t>Sídlo: Dlážděná 1003/7, 110 00 Praha 1</w:t>
                </w:r>
              </w:p>
              <w:p w14:paraId="3A8F7BC0" w14:textId="77777777" w:rsidR="00A316AA" w:rsidRPr="00334C8D" w:rsidRDefault="00A316AA" w:rsidP="00334C8D">
                <w:pPr>
                  <w:pStyle w:val="Zpat"/>
                  <w:spacing w:before="0"/>
                  <w:rPr>
                    <w:sz w:val="12"/>
                    <w:szCs w:val="12"/>
                  </w:rPr>
                </w:pPr>
                <w:r w:rsidRPr="00334C8D">
                  <w:rPr>
                    <w:sz w:val="12"/>
                    <w:szCs w:val="12"/>
                  </w:rPr>
                  <w:t>IČ: 709 94 234 DIČ: CZ 709 94 234</w:t>
                </w:r>
              </w:p>
              <w:p w14:paraId="2D8B3C3C" w14:textId="4C266FD7" w:rsidR="00A316AA" w:rsidRPr="00334C8D" w:rsidRDefault="00A316AA" w:rsidP="00334C8D">
                <w:pPr>
                  <w:pStyle w:val="Zpat"/>
                  <w:spacing w:before="0"/>
                  <w:ind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A316AA" w:rsidRDefault="00A316AA" w:rsidP="00334C8D">
                <w:pPr>
                  <w:pStyle w:val="Zpat"/>
                  <w:spacing w:before="0"/>
                </w:pPr>
              </w:p>
            </w:tc>
          </w:tr>
        </w:tbl>
        <w:p w14:paraId="41B7FADF" w14:textId="77777777" w:rsidR="00A316AA" w:rsidRPr="00B8518B" w:rsidRDefault="00A316AA" w:rsidP="005D636E">
          <w:pPr>
            <w:pStyle w:val="Zpat"/>
            <w:rPr>
              <w:rStyle w:val="slostrnky1"/>
            </w:rPr>
          </w:pPr>
        </w:p>
      </w:tc>
      <w:tc>
        <w:tcPr>
          <w:tcW w:w="3458" w:type="dxa"/>
          <w:tcMar>
            <w:left w:w="0" w:type="dxa"/>
            <w:right w:w="0" w:type="dxa"/>
          </w:tcMar>
        </w:tcPr>
        <w:p w14:paraId="4A201BA5" w14:textId="77777777" w:rsidR="00A316AA" w:rsidRDefault="00A316AA" w:rsidP="005D636E">
          <w:pPr>
            <w:pStyle w:val="Zpat"/>
          </w:pPr>
        </w:p>
      </w:tc>
      <w:tc>
        <w:tcPr>
          <w:tcW w:w="2835" w:type="dxa"/>
          <w:tcMar>
            <w:left w:w="0" w:type="dxa"/>
            <w:right w:w="0" w:type="dxa"/>
          </w:tcMar>
        </w:tcPr>
        <w:p w14:paraId="4CD17297" w14:textId="77777777" w:rsidR="00A316AA" w:rsidRDefault="00A316AA" w:rsidP="005D636E">
          <w:pPr>
            <w:pStyle w:val="Zpat"/>
          </w:pPr>
        </w:p>
      </w:tc>
      <w:tc>
        <w:tcPr>
          <w:tcW w:w="2921" w:type="dxa"/>
        </w:tcPr>
        <w:p w14:paraId="1A25E90B" w14:textId="77777777" w:rsidR="00A316AA" w:rsidRDefault="00A316AA" w:rsidP="005D636E">
          <w:pPr>
            <w:pStyle w:val="Zpat"/>
          </w:pPr>
        </w:p>
      </w:tc>
    </w:tr>
  </w:tbl>
  <w:p w14:paraId="6E2E844A" w14:textId="77777777" w:rsidR="00A316AA" w:rsidRPr="00B8518B" w:rsidRDefault="00A316AA"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FD7CE02" wp14:editId="42226D0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A61381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B5892DD" wp14:editId="3DBC8CE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6049C45"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0995EED7" w14:textId="77777777" w:rsidR="00A316AA" w:rsidRPr="00460660" w:rsidRDefault="00A316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CB3A1" w14:textId="77777777" w:rsidR="00A316AA" w:rsidRDefault="00A316AA" w:rsidP="005D636E">
      <w:pPr>
        <w:spacing w:after="0" w:line="240" w:lineRule="auto"/>
      </w:pPr>
      <w:r>
        <w:separator/>
      </w:r>
    </w:p>
  </w:footnote>
  <w:footnote w:type="continuationSeparator" w:id="0">
    <w:p w14:paraId="34AD3660" w14:textId="77777777" w:rsidR="00A316AA" w:rsidRDefault="00A316AA" w:rsidP="005D636E">
      <w:pPr>
        <w:spacing w:after="0" w:line="240" w:lineRule="auto"/>
      </w:pPr>
      <w:r>
        <w:continuationSeparator/>
      </w:r>
    </w:p>
  </w:footnote>
  <w:footnote w:id="1">
    <w:p w14:paraId="41C19F33" w14:textId="77777777" w:rsidR="00A316AA" w:rsidRDefault="00A316AA" w:rsidP="008437B5">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2">
    <w:p w14:paraId="3C0540EB" w14:textId="77777777" w:rsidR="00A316AA" w:rsidRPr="00EB54C9" w:rsidRDefault="00A316AA" w:rsidP="008437B5">
      <w:pPr>
        <w:pStyle w:val="Textpoznpodarou"/>
        <w:rPr>
          <w:szCs w:val="14"/>
        </w:rPr>
      </w:pPr>
      <w:r w:rsidRPr="00EB54C9">
        <w:rPr>
          <w:rStyle w:val="Znakapoznpodarou"/>
          <w:szCs w:val="14"/>
        </w:rPr>
        <w:footnoteRef/>
      </w:r>
      <w:r w:rsidRPr="00EB54C9">
        <w:rPr>
          <w:szCs w:val="14"/>
        </w:rP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8DE7" w14:textId="68F244E3" w:rsidR="008A0BA6" w:rsidRDefault="008A0B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6AA" w14:paraId="1198341F" w14:textId="77777777" w:rsidTr="005D636E">
      <w:trPr>
        <w:trHeight w:hRule="exact" w:val="454"/>
      </w:trPr>
      <w:tc>
        <w:tcPr>
          <w:tcW w:w="1361" w:type="dxa"/>
          <w:tcMar>
            <w:top w:w="57" w:type="dxa"/>
            <w:left w:w="0" w:type="dxa"/>
            <w:right w:w="0" w:type="dxa"/>
          </w:tcMar>
        </w:tcPr>
        <w:p w14:paraId="609A2E66" w14:textId="214180AE" w:rsidR="00A316AA" w:rsidRPr="00B8518B" w:rsidRDefault="00A316AA" w:rsidP="005D636E">
          <w:pPr>
            <w:pStyle w:val="Zpat"/>
            <w:rPr>
              <w:rStyle w:val="slostrnky1"/>
            </w:rPr>
          </w:pPr>
        </w:p>
      </w:tc>
      <w:tc>
        <w:tcPr>
          <w:tcW w:w="3458" w:type="dxa"/>
          <w:tcMar>
            <w:top w:w="57" w:type="dxa"/>
            <w:left w:w="0" w:type="dxa"/>
            <w:right w:w="0" w:type="dxa"/>
          </w:tcMar>
        </w:tcPr>
        <w:p w14:paraId="15F2E230" w14:textId="77777777" w:rsidR="00A316AA" w:rsidRDefault="00A316AA" w:rsidP="005D636E">
          <w:pPr>
            <w:pStyle w:val="Zpat"/>
          </w:pPr>
        </w:p>
      </w:tc>
      <w:tc>
        <w:tcPr>
          <w:tcW w:w="5698" w:type="dxa"/>
          <w:tcMar>
            <w:top w:w="57" w:type="dxa"/>
            <w:left w:w="0" w:type="dxa"/>
            <w:right w:w="0" w:type="dxa"/>
          </w:tcMar>
        </w:tcPr>
        <w:p w14:paraId="21DC0AD4" w14:textId="77777777" w:rsidR="00A316AA" w:rsidRPr="00D6163D" w:rsidRDefault="00A316AA" w:rsidP="005D636E">
          <w:pPr>
            <w:pStyle w:val="Druhdokumentu"/>
          </w:pPr>
        </w:p>
      </w:tc>
    </w:tr>
  </w:tbl>
  <w:p w14:paraId="17143938" w14:textId="77777777" w:rsidR="00A316AA" w:rsidRPr="00D6163D" w:rsidRDefault="00A316AA">
    <w:pPr>
      <w:pStyle w:val="Zhlav1"/>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A316AA"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6AA" w:rsidRPr="006E7A39" w14:paraId="2FF2FCA2" w14:textId="77777777" w:rsidTr="00D41F04">
            <w:trPr>
              <w:trHeight w:hRule="exact" w:val="936"/>
            </w:trPr>
            <w:tc>
              <w:tcPr>
                <w:tcW w:w="1361" w:type="dxa"/>
                <w:tcMar>
                  <w:left w:w="0" w:type="dxa"/>
                  <w:right w:w="0" w:type="dxa"/>
                </w:tcMar>
              </w:tcPr>
              <w:p w14:paraId="16C10ACD" w14:textId="156D6828" w:rsidR="00A316AA" w:rsidRPr="006E7A39" w:rsidRDefault="00A316AA" w:rsidP="00D41F04">
                <w:pPr>
                  <w:pStyle w:val="Zpat"/>
                  <w:rPr>
                    <w:rStyle w:val="slostrnky"/>
                  </w:rPr>
                </w:pPr>
                <w:r w:rsidRPr="006E7A39">
                  <w:rPr>
                    <w:noProof/>
                    <w:lang w:eastAsia="cs-CZ"/>
                  </w:rPr>
                  <w:drawing>
                    <wp:anchor distT="0" distB="0" distL="114300" distR="114300" simplePos="0" relativeHeight="251655168" behindDoc="0" locked="1" layoutInCell="1" allowOverlap="1" wp14:anchorId="5F51729A" wp14:editId="0A476272">
                      <wp:simplePos x="0" y="0"/>
                      <wp:positionH relativeFrom="page">
                        <wp:posOffset>-2540</wp:posOffset>
                      </wp:positionH>
                      <wp:positionV relativeFrom="page">
                        <wp:posOffset>-198120</wp:posOffset>
                      </wp:positionV>
                      <wp:extent cx="1727835" cy="640715"/>
                      <wp:effectExtent l="0" t="0" r="5715" b="6985"/>
                      <wp:wrapNone/>
                      <wp:docPr id="1453688861" name="Obrázek 1453688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06C807CF" w14:textId="77777777" w:rsidR="00A316AA" w:rsidRPr="006E7A39" w:rsidRDefault="00A316AA" w:rsidP="00D41F04">
                <w:pPr>
                  <w:pStyle w:val="Zpat"/>
                </w:pPr>
              </w:p>
            </w:tc>
            <w:tc>
              <w:tcPr>
                <w:tcW w:w="5698" w:type="dxa"/>
                <w:tcMar>
                  <w:left w:w="0" w:type="dxa"/>
                  <w:right w:w="0" w:type="dxa"/>
                </w:tcMar>
              </w:tcPr>
              <w:p w14:paraId="42E03F8E" w14:textId="510740A9" w:rsidR="00A316AA" w:rsidRPr="006E7A39" w:rsidRDefault="00314DE9" w:rsidP="003E371B">
                <w:pPr>
                  <w:pStyle w:val="Druhdokumentu"/>
                  <w:jc w:val="center"/>
                </w:pPr>
                <w:r>
                  <w:rPr>
                    <w:noProof/>
                    <w:sz w:val="8"/>
                    <w:szCs w:val="8"/>
                    <w:lang w:eastAsia="cs-CZ"/>
                  </w:rPr>
                  <w:drawing>
                    <wp:anchor distT="0" distB="0" distL="114300" distR="114300" simplePos="0" relativeHeight="251662336" behindDoc="0" locked="0" layoutInCell="1" allowOverlap="1" wp14:anchorId="5CA0502D" wp14:editId="51142974">
                      <wp:simplePos x="0" y="0"/>
                      <wp:positionH relativeFrom="column">
                        <wp:posOffset>1751445</wp:posOffset>
                      </wp:positionH>
                      <wp:positionV relativeFrom="paragraph">
                        <wp:posOffset>-198871</wp:posOffset>
                      </wp:positionV>
                      <wp:extent cx="1572895" cy="890270"/>
                      <wp:effectExtent l="0" t="0" r="8255" b="5080"/>
                      <wp:wrapNone/>
                      <wp:docPr id="633991621" name="Obrázek 63399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anchor>
                  </w:drawing>
                </w:r>
              </w:p>
            </w:tc>
          </w:tr>
          <w:tr w:rsidR="00A316AA" w:rsidRPr="006E7A39" w14:paraId="574B484F" w14:textId="77777777" w:rsidTr="00D41F04">
            <w:trPr>
              <w:trHeight w:hRule="exact" w:val="452"/>
            </w:trPr>
            <w:tc>
              <w:tcPr>
                <w:tcW w:w="1361" w:type="dxa"/>
                <w:tcMar>
                  <w:left w:w="0" w:type="dxa"/>
                  <w:right w:w="0" w:type="dxa"/>
                </w:tcMar>
              </w:tcPr>
              <w:p w14:paraId="17D2A8B9" w14:textId="77777777" w:rsidR="00A316AA" w:rsidRPr="006E7A39" w:rsidRDefault="00A316AA" w:rsidP="00D41F04">
                <w:pPr>
                  <w:pStyle w:val="Zpat"/>
                  <w:rPr>
                    <w:rStyle w:val="slostrnky"/>
                  </w:rPr>
                </w:pPr>
              </w:p>
            </w:tc>
            <w:tc>
              <w:tcPr>
                <w:tcW w:w="3458" w:type="dxa"/>
                <w:tcMar>
                  <w:left w:w="0" w:type="dxa"/>
                  <w:right w:w="0" w:type="dxa"/>
                </w:tcMar>
              </w:tcPr>
              <w:p w14:paraId="079F7AD5" w14:textId="77777777" w:rsidR="00A316AA" w:rsidRPr="006E7A39" w:rsidRDefault="00A316AA" w:rsidP="00D41F04">
                <w:pPr>
                  <w:pStyle w:val="Zpat"/>
                </w:pPr>
              </w:p>
            </w:tc>
            <w:tc>
              <w:tcPr>
                <w:tcW w:w="5698" w:type="dxa"/>
                <w:tcMar>
                  <w:left w:w="0" w:type="dxa"/>
                  <w:right w:w="0" w:type="dxa"/>
                </w:tcMar>
              </w:tcPr>
              <w:p w14:paraId="0C37E4A5" w14:textId="77777777" w:rsidR="00A316AA" w:rsidRPr="006E7A39" w:rsidRDefault="00A316AA" w:rsidP="00D41F04">
                <w:pPr>
                  <w:pStyle w:val="Druhdokumentu"/>
                  <w:rPr>
                    <w:noProof/>
                  </w:rPr>
                </w:pPr>
              </w:p>
            </w:tc>
          </w:tr>
        </w:tbl>
        <w:p w14:paraId="7E21EBA4" w14:textId="001319BF" w:rsidR="00A316AA" w:rsidRPr="006E7A39" w:rsidRDefault="00A316AA" w:rsidP="00D41F04">
          <w:pPr>
            <w:pStyle w:val="Zhlav"/>
            <w:rPr>
              <w:sz w:val="8"/>
              <w:szCs w:val="8"/>
            </w:rPr>
          </w:pPr>
        </w:p>
      </w:tc>
      <w:tc>
        <w:tcPr>
          <w:tcW w:w="3458"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6AA" w:rsidRPr="006E7A39" w14:paraId="06D56E4C" w14:textId="77777777" w:rsidTr="00D41F04">
            <w:trPr>
              <w:trHeight w:hRule="exact" w:val="936"/>
            </w:trPr>
            <w:tc>
              <w:tcPr>
                <w:tcW w:w="1361" w:type="dxa"/>
                <w:tcMar>
                  <w:left w:w="0" w:type="dxa"/>
                  <w:right w:w="0" w:type="dxa"/>
                </w:tcMar>
              </w:tcPr>
              <w:p w14:paraId="7659F6D3" w14:textId="77777777" w:rsidR="00A316AA" w:rsidRPr="006E7A39" w:rsidRDefault="00A316AA" w:rsidP="00D41F04">
                <w:pPr>
                  <w:pStyle w:val="Zpat"/>
                  <w:rPr>
                    <w:rStyle w:val="slostrnky"/>
                  </w:rPr>
                </w:pPr>
              </w:p>
            </w:tc>
            <w:tc>
              <w:tcPr>
                <w:tcW w:w="3458" w:type="dxa"/>
                <w:tcMar>
                  <w:left w:w="0" w:type="dxa"/>
                  <w:right w:w="0" w:type="dxa"/>
                </w:tcMar>
              </w:tcPr>
              <w:p w14:paraId="745EED6B" w14:textId="77777777" w:rsidR="00A316AA" w:rsidRPr="006E7A39" w:rsidRDefault="00A316AA" w:rsidP="00D41F04">
                <w:pPr>
                  <w:pStyle w:val="Zpat"/>
                </w:pPr>
              </w:p>
            </w:tc>
            <w:tc>
              <w:tcPr>
                <w:tcW w:w="5698" w:type="dxa"/>
                <w:tcMar>
                  <w:left w:w="0" w:type="dxa"/>
                  <w:right w:w="0" w:type="dxa"/>
                </w:tcMar>
              </w:tcPr>
              <w:p w14:paraId="78C709F1" w14:textId="77777777" w:rsidR="00A316AA" w:rsidRPr="006E7A39" w:rsidRDefault="00A316AA" w:rsidP="00D41F04">
                <w:pPr>
                  <w:pStyle w:val="Druhdokumentu"/>
                </w:pPr>
              </w:p>
            </w:tc>
          </w:tr>
          <w:tr w:rsidR="00A316AA" w:rsidRPr="006E7A39" w14:paraId="5FF3744A" w14:textId="77777777" w:rsidTr="00D41F04">
            <w:trPr>
              <w:trHeight w:hRule="exact" w:val="452"/>
            </w:trPr>
            <w:tc>
              <w:tcPr>
                <w:tcW w:w="1361" w:type="dxa"/>
                <w:tcMar>
                  <w:left w:w="0" w:type="dxa"/>
                  <w:right w:w="0" w:type="dxa"/>
                </w:tcMar>
              </w:tcPr>
              <w:p w14:paraId="44F503F2" w14:textId="77777777" w:rsidR="00A316AA" w:rsidRPr="006E7A39" w:rsidRDefault="00A316AA" w:rsidP="00D41F04">
                <w:pPr>
                  <w:pStyle w:val="Zpat"/>
                  <w:rPr>
                    <w:rStyle w:val="slostrnky"/>
                  </w:rPr>
                </w:pPr>
              </w:p>
            </w:tc>
            <w:tc>
              <w:tcPr>
                <w:tcW w:w="3458" w:type="dxa"/>
                <w:tcMar>
                  <w:left w:w="0" w:type="dxa"/>
                  <w:right w:w="0" w:type="dxa"/>
                </w:tcMar>
              </w:tcPr>
              <w:p w14:paraId="06A52672" w14:textId="77777777" w:rsidR="00A316AA" w:rsidRPr="006E7A39" w:rsidRDefault="00A316AA" w:rsidP="00D41F04">
                <w:pPr>
                  <w:pStyle w:val="Zpat"/>
                </w:pPr>
              </w:p>
            </w:tc>
            <w:tc>
              <w:tcPr>
                <w:tcW w:w="5698" w:type="dxa"/>
                <w:tcMar>
                  <w:left w:w="0" w:type="dxa"/>
                  <w:right w:w="0" w:type="dxa"/>
                </w:tcMar>
              </w:tcPr>
              <w:p w14:paraId="08C09A7D" w14:textId="77777777" w:rsidR="00A316AA" w:rsidRPr="006E7A39" w:rsidRDefault="00A316AA" w:rsidP="00D41F04">
                <w:pPr>
                  <w:pStyle w:val="Druhdokumentu"/>
                  <w:rPr>
                    <w:noProof/>
                  </w:rPr>
                </w:pPr>
              </w:p>
            </w:tc>
          </w:tr>
        </w:tbl>
        <w:p w14:paraId="19C134A5" w14:textId="77777777" w:rsidR="00A316AA" w:rsidRPr="006E7A39" w:rsidRDefault="00A316AA" w:rsidP="00D41F04">
          <w:pPr>
            <w:pStyle w:val="Zhlav"/>
            <w:rPr>
              <w:sz w:val="8"/>
              <w:szCs w:val="8"/>
            </w:rPr>
          </w:pPr>
        </w:p>
      </w:tc>
      <w:tc>
        <w:tcPr>
          <w:tcW w:w="5698"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16AA" w:rsidRPr="006E7A39" w14:paraId="29930BED" w14:textId="77777777" w:rsidTr="00D41F04">
            <w:trPr>
              <w:trHeight w:hRule="exact" w:val="936"/>
            </w:trPr>
            <w:tc>
              <w:tcPr>
                <w:tcW w:w="1361" w:type="dxa"/>
                <w:tcMar>
                  <w:left w:w="0" w:type="dxa"/>
                  <w:right w:w="0" w:type="dxa"/>
                </w:tcMar>
              </w:tcPr>
              <w:p w14:paraId="240D57CA" w14:textId="77777777" w:rsidR="00A316AA" w:rsidRPr="006E7A39" w:rsidRDefault="00A316AA" w:rsidP="00D41F04">
                <w:pPr>
                  <w:pStyle w:val="Zpat"/>
                  <w:rPr>
                    <w:rStyle w:val="slostrnky"/>
                  </w:rPr>
                </w:pPr>
                <w:r w:rsidRPr="006E7A39">
                  <w:rPr>
                    <w:noProof/>
                    <w:lang w:eastAsia="cs-CZ"/>
                  </w:rPr>
                  <w:drawing>
                    <wp:anchor distT="0" distB="0" distL="114300" distR="114300" simplePos="0" relativeHeight="251658240" behindDoc="0" locked="1" layoutInCell="1" allowOverlap="1" wp14:anchorId="5479950F" wp14:editId="6F9855DA">
                      <wp:simplePos x="0" y="0"/>
                      <wp:positionH relativeFrom="page">
                        <wp:posOffset>-2540</wp:posOffset>
                      </wp:positionH>
                      <wp:positionV relativeFrom="page">
                        <wp:posOffset>-198120</wp:posOffset>
                      </wp:positionV>
                      <wp:extent cx="1727835" cy="640715"/>
                      <wp:effectExtent l="0" t="0" r="5715" b="6985"/>
                      <wp:wrapNone/>
                      <wp:docPr id="1860135837" name="Obrázek 1860135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2EED9C8D" w14:textId="77777777" w:rsidR="00A316AA" w:rsidRPr="006E7A39" w:rsidRDefault="00A316AA" w:rsidP="00D41F04">
                <w:pPr>
                  <w:pStyle w:val="Zpat"/>
                </w:pPr>
              </w:p>
            </w:tc>
            <w:tc>
              <w:tcPr>
                <w:tcW w:w="5698" w:type="dxa"/>
                <w:tcMar>
                  <w:left w:w="0" w:type="dxa"/>
                  <w:right w:w="0" w:type="dxa"/>
                </w:tcMar>
              </w:tcPr>
              <w:p w14:paraId="6C9BA197" w14:textId="77777777" w:rsidR="00A316AA" w:rsidRPr="006E7A39" w:rsidRDefault="00A316AA" w:rsidP="00D41F04">
                <w:pPr>
                  <w:pStyle w:val="Druhdokumentu"/>
                </w:pPr>
              </w:p>
            </w:tc>
          </w:tr>
          <w:tr w:rsidR="00A316AA" w:rsidRPr="006E7A39" w14:paraId="33289ADA" w14:textId="77777777" w:rsidTr="00D41F04">
            <w:trPr>
              <w:trHeight w:hRule="exact" w:val="452"/>
            </w:trPr>
            <w:tc>
              <w:tcPr>
                <w:tcW w:w="1361" w:type="dxa"/>
                <w:tcMar>
                  <w:left w:w="0" w:type="dxa"/>
                  <w:right w:w="0" w:type="dxa"/>
                </w:tcMar>
              </w:tcPr>
              <w:p w14:paraId="093D567F" w14:textId="77777777" w:rsidR="00A316AA" w:rsidRPr="006E7A39" w:rsidRDefault="00A316AA" w:rsidP="00D41F04">
                <w:pPr>
                  <w:pStyle w:val="Zpat"/>
                  <w:rPr>
                    <w:rStyle w:val="slostrnky"/>
                  </w:rPr>
                </w:pPr>
              </w:p>
            </w:tc>
            <w:tc>
              <w:tcPr>
                <w:tcW w:w="3458" w:type="dxa"/>
                <w:tcMar>
                  <w:left w:w="0" w:type="dxa"/>
                  <w:right w:w="0" w:type="dxa"/>
                </w:tcMar>
              </w:tcPr>
              <w:p w14:paraId="112BFFFC" w14:textId="77777777" w:rsidR="00A316AA" w:rsidRPr="006E7A39" w:rsidRDefault="00A316AA" w:rsidP="00D41F04">
                <w:pPr>
                  <w:pStyle w:val="Zpat"/>
                </w:pPr>
              </w:p>
            </w:tc>
            <w:tc>
              <w:tcPr>
                <w:tcW w:w="5698" w:type="dxa"/>
                <w:tcMar>
                  <w:left w:w="0" w:type="dxa"/>
                  <w:right w:w="0" w:type="dxa"/>
                </w:tcMar>
              </w:tcPr>
              <w:p w14:paraId="600822B6" w14:textId="77777777" w:rsidR="00A316AA" w:rsidRPr="006E7A39" w:rsidRDefault="00A316AA" w:rsidP="00D41F04">
                <w:pPr>
                  <w:pStyle w:val="Druhdokumentu"/>
                  <w:rPr>
                    <w:noProof/>
                  </w:rPr>
                </w:pPr>
              </w:p>
            </w:tc>
          </w:tr>
        </w:tbl>
        <w:p w14:paraId="37C964E7" w14:textId="77777777" w:rsidR="00A316AA" w:rsidRPr="006E7A39" w:rsidRDefault="00A316AA" w:rsidP="00D41F04">
          <w:pPr>
            <w:pStyle w:val="Zhlav"/>
            <w:rPr>
              <w:sz w:val="8"/>
              <w:szCs w:val="8"/>
            </w:rPr>
          </w:pPr>
        </w:p>
      </w:tc>
    </w:tr>
    <w:tr w:rsidR="00A316AA" w14:paraId="36BC84FB" w14:textId="77777777" w:rsidTr="005D636E">
      <w:trPr>
        <w:trHeight w:hRule="exact" w:val="1077"/>
      </w:trPr>
      <w:tc>
        <w:tcPr>
          <w:tcW w:w="1361" w:type="dxa"/>
          <w:tcMar>
            <w:left w:w="0" w:type="dxa"/>
            <w:right w:w="0" w:type="dxa"/>
          </w:tcMar>
        </w:tcPr>
        <w:p w14:paraId="1E0B8E67" w14:textId="77777777" w:rsidR="00A316AA" w:rsidRPr="006E7A39" w:rsidRDefault="00A316AA" w:rsidP="00D41F04">
          <w:pPr>
            <w:rPr>
              <w:sz w:val="2"/>
              <w:szCs w:val="2"/>
            </w:rPr>
          </w:pPr>
        </w:p>
      </w:tc>
      <w:tc>
        <w:tcPr>
          <w:tcW w:w="3458" w:type="dxa"/>
          <w:tcMar>
            <w:left w:w="0" w:type="dxa"/>
            <w:right w:w="0" w:type="dxa"/>
          </w:tcMar>
        </w:tcPr>
        <w:p w14:paraId="3C62C5B5" w14:textId="77777777" w:rsidR="00A316AA" w:rsidRPr="006E7A39" w:rsidRDefault="00A316AA" w:rsidP="00D41F04">
          <w:pPr>
            <w:rPr>
              <w:sz w:val="2"/>
              <w:szCs w:val="2"/>
            </w:rPr>
          </w:pPr>
        </w:p>
      </w:tc>
      <w:tc>
        <w:tcPr>
          <w:tcW w:w="5698" w:type="dxa"/>
          <w:tcMar>
            <w:left w:w="0" w:type="dxa"/>
            <w:right w:w="0" w:type="dxa"/>
          </w:tcMar>
        </w:tcPr>
        <w:p w14:paraId="344784C0" w14:textId="77777777" w:rsidR="00A316AA" w:rsidRPr="006E7A39" w:rsidRDefault="00A316AA" w:rsidP="00D41F04">
          <w:pPr>
            <w:pStyle w:val="Zhlav"/>
            <w:rPr>
              <w:sz w:val="2"/>
              <w:szCs w:val="2"/>
            </w:rPr>
          </w:pPr>
        </w:p>
      </w:tc>
    </w:tr>
  </w:tbl>
  <w:p w14:paraId="19E140C1" w14:textId="2A0D0861" w:rsidR="00A316AA" w:rsidRPr="00460660" w:rsidRDefault="00A316AA">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F740D"/>
    <w:multiLevelType w:val="multilevel"/>
    <w:tmpl w:val="DB1415F6"/>
    <w:lvl w:ilvl="0">
      <w:start w:val="1"/>
      <w:numFmt w:val="lowerLetter"/>
      <w:lvlText w:val="%1)"/>
      <w:lvlJc w:val="left"/>
      <w:pPr>
        <w:ind w:left="1134" w:hanging="425"/>
      </w:pPr>
      <w:rPr>
        <w:rFonts w:hint="default"/>
      </w:rPr>
    </w:lvl>
    <w:lvl w:ilvl="1">
      <w:start w:val="1"/>
      <w:numFmt w:val="bullet"/>
      <w:pStyle w:val="odrky"/>
      <w:lvlText w:val=""/>
      <w:lvlJc w:val="left"/>
      <w:pPr>
        <w:ind w:left="1814" w:hanging="567"/>
      </w:pPr>
      <w:rPr>
        <w:rFonts w:ascii="Symbol" w:hAnsi="Symbol" w:hint="default"/>
        <w:b w:val="0"/>
        <w:i w:val="0"/>
        <w:sz w:val="18"/>
      </w:rPr>
    </w:lvl>
    <w:lvl w:ilvl="2">
      <w:start w:val="1"/>
      <w:numFmt w:val="decimal"/>
      <w:lvlText w:val="%1.%2.%3."/>
      <w:lvlJc w:val="right"/>
      <w:pPr>
        <w:ind w:left="680" w:firstLine="227"/>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 w15:restartNumberingAfterBreak="0">
    <w:nsid w:val="0CFB2C4C"/>
    <w:multiLevelType w:val="hybridMultilevel"/>
    <w:tmpl w:val="95A8E6EE"/>
    <w:lvl w:ilvl="0" w:tplc="D982E7C4">
      <w:start w:val="1"/>
      <w:numFmt w:val="decimal"/>
      <w:pStyle w:val="Plohy"/>
      <w:lvlText w:val="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2F4531AD"/>
    <w:multiLevelType w:val="hybridMultilevel"/>
    <w:tmpl w:val="105276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3BC109F7"/>
    <w:multiLevelType w:val="multilevel"/>
    <w:tmpl w:val="5C14E894"/>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rPr>
    </w:lvl>
    <w:lvl w:ilvl="2">
      <w:start w:val="1"/>
      <w:numFmt w:val="decimal"/>
      <w:pStyle w:val="111odst"/>
      <w:lvlText w:val="%1.%2.%3."/>
      <w:lvlJc w:val="left"/>
      <w:pPr>
        <w:ind w:left="680" w:hanging="680"/>
      </w:pPr>
      <w:rPr>
        <w:b w:val="0"/>
        <w:bCs/>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 w15:restartNumberingAfterBreak="0">
    <w:nsid w:val="52793BC7"/>
    <w:multiLevelType w:val="multilevel"/>
    <w:tmpl w:val="32F442CC"/>
    <w:lvl w:ilvl="0">
      <w:start w:val="1"/>
      <w:numFmt w:val="lowerLetter"/>
      <w:pStyle w:val="aodst"/>
      <w:lvlText w:val="%1)"/>
      <w:lvlJc w:val="left"/>
      <w:pPr>
        <w:ind w:left="1247" w:hanging="567"/>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532B5616"/>
    <w:multiLevelType w:val="multilevel"/>
    <w:tmpl w:val="E46A756A"/>
    <w:lvl w:ilvl="0">
      <w:start w:val="1"/>
      <w:numFmt w:val="lowerLetter"/>
      <w:pStyle w:val="odsta"/>
      <w:lvlText w:val="%1)"/>
      <w:lvlJc w:val="left"/>
      <w:pPr>
        <w:ind w:left="1247" w:hanging="567"/>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64A6795F"/>
    <w:multiLevelType w:val="multilevel"/>
    <w:tmpl w:val="3E68A9E8"/>
    <w:lvl w:ilvl="0">
      <w:start w:val="1"/>
      <w:numFmt w:val="bullet"/>
      <w:lvlText w:val=""/>
      <w:lvlJc w:val="left"/>
      <w:pPr>
        <w:ind w:left="1814" w:hanging="567"/>
      </w:pPr>
      <w:rPr>
        <w:rFonts w:ascii="Symbol" w:hAnsi="Symbol" w:hint="default"/>
        <w:b w:val="0"/>
        <w:i w:val="0"/>
        <w:sz w:val="18"/>
      </w:rPr>
    </w:lvl>
    <w:lvl w:ilvl="1">
      <w:start w:val="1"/>
      <w:numFmt w:val="decimal"/>
      <w:lvlText w:val="%1.%2."/>
      <w:lvlJc w:val="left"/>
      <w:pPr>
        <w:ind w:left="1134" w:hanging="567"/>
      </w:pPr>
      <w:rPr>
        <w:rFonts w:ascii="Verdana" w:hAnsi="Verdana" w:hint="default"/>
        <w:b w:val="0"/>
        <w:i w:val="0"/>
        <w:sz w:val="18"/>
      </w:rPr>
    </w:lvl>
    <w:lvl w:ilvl="2">
      <w:start w:val="1"/>
      <w:numFmt w:val="decimal"/>
      <w:lvlText w:val="%1.%2.%3."/>
      <w:lvlJc w:val="left"/>
      <w:pPr>
        <w:ind w:left="1247" w:hanging="6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0" w15:restartNumberingAfterBreak="0">
    <w:nsid w:val="7775092F"/>
    <w:multiLevelType w:val="hybridMultilevel"/>
    <w:tmpl w:val="F000C5C2"/>
    <w:lvl w:ilvl="0" w:tplc="04050017">
      <w:start w:val="1"/>
      <w:numFmt w:val="lowerLetter"/>
      <w:lvlText w:val="%1)"/>
      <w:lvlJc w:val="left"/>
      <w:pPr>
        <w:ind w:left="1400" w:hanging="360"/>
      </w:pPr>
    </w:lvl>
    <w:lvl w:ilvl="1" w:tplc="04050019">
      <w:start w:val="1"/>
      <w:numFmt w:val="lowerLetter"/>
      <w:lvlText w:val="%2."/>
      <w:lvlJc w:val="left"/>
      <w:pPr>
        <w:ind w:left="2120" w:hanging="360"/>
      </w:pPr>
    </w:lvl>
    <w:lvl w:ilvl="2" w:tplc="0405001B">
      <w:start w:val="1"/>
      <w:numFmt w:val="lowerRoman"/>
      <w:lvlText w:val="%3."/>
      <w:lvlJc w:val="right"/>
      <w:pPr>
        <w:ind w:left="2840" w:hanging="180"/>
      </w:pPr>
    </w:lvl>
    <w:lvl w:ilvl="3" w:tplc="0405000F">
      <w:start w:val="1"/>
      <w:numFmt w:val="decimal"/>
      <w:lvlText w:val="%4."/>
      <w:lvlJc w:val="left"/>
      <w:pPr>
        <w:ind w:left="3560" w:hanging="360"/>
      </w:pPr>
    </w:lvl>
    <w:lvl w:ilvl="4" w:tplc="04050019">
      <w:start w:val="1"/>
      <w:numFmt w:val="lowerLetter"/>
      <w:lvlText w:val="%5."/>
      <w:lvlJc w:val="left"/>
      <w:pPr>
        <w:ind w:left="4280" w:hanging="360"/>
      </w:pPr>
    </w:lvl>
    <w:lvl w:ilvl="5" w:tplc="0405001B">
      <w:start w:val="1"/>
      <w:numFmt w:val="lowerRoman"/>
      <w:lvlText w:val="%6."/>
      <w:lvlJc w:val="right"/>
      <w:pPr>
        <w:ind w:left="5000" w:hanging="180"/>
      </w:pPr>
    </w:lvl>
    <w:lvl w:ilvl="6" w:tplc="0405000F">
      <w:start w:val="1"/>
      <w:numFmt w:val="decimal"/>
      <w:lvlText w:val="%7."/>
      <w:lvlJc w:val="left"/>
      <w:pPr>
        <w:ind w:left="5720" w:hanging="360"/>
      </w:pPr>
    </w:lvl>
    <w:lvl w:ilvl="7" w:tplc="04050019">
      <w:start w:val="1"/>
      <w:numFmt w:val="lowerLetter"/>
      <w:lvlText w:val="%8."/>
      <w:lvlJc w:val="left"/>
      <w:pPr>
        <w:ind w:left="6440" w:hanging="360"/>
      </w:pPr>
    </w:lvl>
    <w:lvl w:ilvl="8" w:tplc="0405001B">
      <w:start w:val="1"/>
      <w:numFmt w:val="lowerRoman"/>
      <w:lvlText w:val="%9."/>
      <w:lvlJc w:val="right"/>
      <w:pPr>
        <w:ind w:left="7160" w:hanging="180"/>
      </w:pPr>
    </w:lvl>
  </w:abstractNum>
  <w:num w:numId="1" w16cid:durableId="718162929">
    <w:abstractNumId w:val="6"/>
  </w:num>
  <w:num w:numId="2" w16cid:durableId="645550652">
    <w:abstractNumId w:val="2"/>
  </w:num>
  <w:num w:numId="3" w16cid:durableId="42556979">
    <w:abstractNumId w:val="0"/>
  </w:num>
  <w:num w:numId="4" w16cid:durableId="1882087478">
    <w:abstractNumId w:val="4"/>
  </w:num>
  <w:num w:numId="5" w16cid:durableId="1620719705">
    <w:abstractNumId w:val="3"/>
  </w:num>
  <w:num w:numId="6" w16cid:durableId="1652832243">
    <w:abstractNumId w:val="1"/>
  </w:num>
  <w:num w:numId="7" w16cid:durableId="152255601">
    <w:abstractNumId w:val="7"/>
  </w:num>
  <w:num w:numId="8" w16cid:durableId="448164430">
    <w:abstractNumId w:val="8"/>
  </w:num>
  <w:num w:numId="9" w16cid:durableId="9240005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77540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3736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54744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35060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2351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8451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8508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83771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73605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9552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82788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79606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79651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614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37688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4538895">
    <w:abstractNumId w:val="9"/>
  </w:num>
  <w:num w:numId="26" w16cid:durableId="1142039371">
    <w:abstractNumId w:val="5"/>
  </w:num>
  <w:num w:numId="27" w16cid:durableId="18734153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593"/>
    <w:rsid w:val="00001B2D"/>
    <w:rsid w:val="00001F15"/>
    <w:rsid w:val="00005843"/>
    <w:rsid w:val="00010C4C"/>
    <w:rsid w:val="00013A17"/>
    <w:rsid w:val="000140AD"/>
    <w:rsid w:val="00014FB4"/>
    <w:rsid w:val="000160D5"/>
    <w:rsid w:val="00017B50"/>
    <w:rsid w:val="000231F5"/>
    <w:rsid w:val="00030A6F"/>
    <w:rsid w:val="00035553"/>
    <w:rsid w:val="000356FE"/>
    <w:rsid w:val="0004244D"/>
    <w:rsid w:val="000431AE"/>
    <w:rsid w:val="0005429D"/>
    <w:rsid w:val="00054922"/>
    <w:rsid w:val="000579EF"/>
    <w:rsid w:val="00061D8F"/>
    <w:rsid w:val="00064E1D"/>
    <w:rsid w:val="000658AE"/>
    <w:rsid w:val="000733D0"/>
    <w:rsid w:val="000737CD"/>
    <w:rsid w:val="00074D57"/>
    <w:rsid w:val="00075CCC"/>
    <w:rsid w:val="00076A2C"/>
    <w:rsid w:val="000804E6"/>
    <w:rsid w:val="00081771"/>
    <w:rsid w:val="0008244A"/>
    <w:rsid w:val="000832A1"/>
    <w:rsid w:val="00083928"/>
    <w:rsid w:val="00084A1E"/>
    <w:rsid w:val="000851C2"/>
    <w:rsid w:val="0008585F"/>
    <w:rsid w:val="00097C43"/>
    <w:rsid w:val="000A4E8A"/>
    <w:rsid w:val="000A53EA"/>
    <w:rsid w:val="000A5A0C"/>
    <w:rsid w:val="000A6800"/>
    <w:rsid w:val="000B2764"/>
    <w:rsid w:val="000B426B"/>
    <w:rsid w:val="000C3622"/>
    <w:rsid w:val="000D0D04"/>
    <w:rsid w:val="000D7232"/>
    <w:rsid w:val="000D760B"/>
    <w:rsid w:val="000E544C"/>
    <w:rsid w:val="000F200E"/>
    <w:rsid w:val="000F5DCC"/>
    <w:rsid w:val="000F6C7B"/>
    <w:rsid w:val="000F7417"/>
    <w:rsid w:val="00104162"/>
    <w:rsid w:val="001053FD"/>
    <w:rsid w:val="00106DBF"/>
    <w:rsid w:val="00107AEE"/>
    <w:rsid w:val="00113F13"/>
    <w:rsid w:val="00116F90"/>
    <w:rsid w:val="001229C2"/>
    <w:rsid w:val="00125D40"/>
    <w:rsid w:val="00126E4C"/>
    <w:rsid w:val="00127826"/>
    <w:rsid w:val="00130285"/>
    <w:rsid w:val="00130A8E"/>
    <w:rsid w:val="00135932"/>
    <w:rsid w:val="0013632A"/>
    <w:rsid w:val="00137A0E"/>
    <w:rsid w:val="001402FD"/>
    <w:rsid w:val="0014091F"/>
    <w:rsid w:val="001414AB"/>
    <w:rsid w:val="001464E5"/>
    <w:rsid w:val="00153753"/>
    <w:rsid w:val="001578A9"/>
    <w:rsid w:val="001604CB"/>
    <w:rsid w:val="00163A7D"/>
    <w:rsid w:val="00164822"/>
    <w:rsid w:val="00166806"/>
    <w:rsid w:val="00170002"/>
    <w:rsid w:val="00176A6F"/>
    <w:rsid w:val="001874F6"/>
    <w:rsid w:val="00191096"/>
    <w:rsid w:val="001913CC"/>
    <w:rsid w:val="001933E0"/>
    <w:rsid w:val="00193F0B"/>
    <w:rsid w:val="00196D00"/>
    <w:rsid w:val="001975D7"/>
    <w:rsid w:val="001A0BE3"/>
    <w:rsid w:val="001A7885"/>
    <w:rsid w:val="001C31EB"/>
    <w:rsid w:val="001D07B8"/>
    <w:rsid w:val="001D098F"/>
    <w:rsid w:val="001D5E89"/>
    <w:rsid w:val="001D7656"/>
    <w:rsid w:val="001E0257"/>
    <w:rsid w:val="001E0BC3"/>
    <w:rsid w:val="001E779C"/>
    <w:rsid w:val="001F02D7"/>
    <w:rsid w:val="001F29DC"/>
    <w:rsid w:val="001F392A"/>
    <w:rsid w:val="001F4D95"/>
    <w:rsid w:val="00203FB6"/>
    <w:rsid w:val="00204BC7"/>
    <w:rsid w:val="0020534C"/>
    <w:rsid w:val="002152B3"/>
    <w:rsid w:val="002221D6"/>
    <w:rsid w:val="0022373E"/>
    <w:rsid w:val="00226452"/>
    <w:rsid w:val="00227CEC"/>
    <w:rsid w:val="00231411"/>
    <w:rsid w:val="00233522"/>
    <w:rsid w:val="00234969"/>
    <w:rsid w:val="00235C83"/>
    <w:rsid w:val="00243EE9"/>
    <w:rsid w:val="002535EC"/>
    <w:rsid w:val="002542E1"/>
    <w:rsid w:val="00255310"/>
    <w:rsid w:val="002561C7"/>
    <w:rsid w:val="00256422"/>
    <w:rsid w:val="00260677"/>
    <w:rsid w:val="002609F1"/>
    <w:rsid w:val="00264C3C"/>
    <w:rsid w:val="0026687A"/>
    <w:rsid w:val="00266FF5"/>
    <w:rsid w:val="00270A43"/>
    <w:rsid w:val="00271AAE"/>
    <w:rsid w:val="00273A60"/>
    <w:rsid w:val="002754BE"/>
    <w:rsid w:val="00276C44"/>
    <w:rsid w:val="002806EC"/>
    <w:rsid w:val="00281142"/>
    <w:rsid w:val="002814EB"/>
    <w:rsid w:val="00292B67"/>
    <w:rsid w:val="00295F74"/>
    <w:rsid w:val="00297D94"/>
    <w:rsid w:val="002A476D"/>
    <w:rsid w:val="002A79A9"/>
    <w:rsid w:val="002B0A35"/>
    <w:rsid w:val="002B5B31"/>
    <w:rsid w:val="002B5C90"/>
    <w:rsid w:val="002B62F2"/>
    <w:rsid w:val="002B6DFB"/>
    <w:rsid w:val="002C5009"/>
    <w:rsid w:val="002C59C4"/>
    <w:rsid w:val="002D5CDD"/>
    <w:rsid w:val="002E0C5B"/>
    <w:rsid w:val="002E48E5"/>
    <w:rsid w:val="002E6A4A"/>
    <w:rsid w:val="002E6B31"/>
    <w:rsid w:val="002F05D0"/>
    <w:rsid w:val="002F380D"/>
    <w:rsid w:val="002F7355"/>
    <w:rsid w:val="00301437"/>
    <w:rsid w:val="00304D86"/>
    <w:rsid w:val="00304D90"/>
    <w:rsid w:val="00305446"/>
    <w:rsid w:val="0030588A"/>
    <w:rsid w:val="00307AD1"/>
    <w:rsid w:val="00310CB0"/>
    <w:rsid w:val="0031317F"/>
    <w:rsid w:val="003133FA"/>
    <w:rsid w:val="00314DE9"/>
    <w:rsid w:val="00315259"/>
    <w:rsid w:val="00321543"/>
    <w:rsid w:val="00321961"/>
    <w:rsid w:val="003268B5"/>
    <w:rsid w:val="00326D72"/>
    <w:rsid w:val="00330B5B"/>
    <w:rsid w:val="003335A9"/>
    <w:rsid w:val="00334C8D"/>
    <w:rsid w:val="00336021"/>
    <w:rsid w:val="00336821"/>
    <w:rsid w:val="0033707B"/>
    <w:rsid w:val="0034687B"/>
    <w:rsid w:val="00347ADE"/>
    <w:rsid w:val="00350F34"/>
    <w:rsid w:val="003528B3"/>
    <w:rsid w:val="00353DB1"/>
    <w:rsid w:val="00362C40"/>
    <w:rsid w:val="003632C3"/>
    <w:rsid w:val="00367182"/>
    <w:rsid w:val="003727EC"/>
    <w:rsid w:val="00372A9C"/>
    <w:rsid w:val="0037303F"/>
    <w:rsid w:val="00376DB6"/>
    <w:rsid w:val="003775BC"/>
    <w:rsid w:val="0038043D"/>
    <w:rsid w:val="00381DFA"/>
    <w:rsid w:val="00384E1D"/>
    <w:rsid w:val="003871A5"/>
    <w:rsid w:val="00387B1C"/>
    <w:rsid w:val="0039158D"/>
    <w:rsid w:val="00392F20"/>
    <w:rsid w:val="0039656E"/>
    <w:rsid w:val="003A3084"/>
    <w:rsid w:val="003A48E3"/>
    <w:rsid w:val="003A7411"/>
    <w:rsid w:val="003A7F3F"/>
    <w:rsid w:val="003B114D"/>
    <w:rsid w:val="003B18F1"/>
    <w:rsid w:val="003B2A15"/>
    <w:rsid w:val="003B2F03"/>
    <w:rsid w:val="003B46C3"/>
    <w:rsid w:val="003B4E4C"/>
    <w:rsid w:val="003B74B0"/>
    <w:rsid w:val="003C1C15"/>
    <w:rsid w:val="003C5468"/>
    <w:rsid w:val="003C6BAC"/>
    <w:rsid w:val="003D2488"/>
    <w:rsid w:val="003D620E"/>
    <w:rsid w:val="003E138B"/>
    <w:rsid w:val="003E371B"/>
    <w:rsid w:val="003E3B48"/>
    <w:rsid w:val="003E50EE"/>
    <w:rsid w:val="003E64BD"/>
    <w:rsid w:val="003F58D8"/>
    <w:rsid w:val="003F75DD"/>
    <w:rsid w:val="00400F97"/>
    <w:rsid w:val="004026C9"/>
    <w:rsid w:val="00402CF0"/>
    <w:rsid w:val="004059E0"/>
    <w:rsid w:val="00406F5E"/>
    <w:rsid w:val="00410F34"/>
    <w:rsid w:val="00412E17"/>
    <w:rsid w:val="00413A96"/>
    <w:rsid w:val="004154B1"/>
    <w:rsid w:val="0042037B"/>
    <w:rsid w:val="00422BEC"/>
    <w:rsid w:val="00424441"/>
    <w:rsid w:val="0042764D"/>
    <w:rsid w:val="004278CE"/>
    <w:rsid w:val="00427BD0"/>
    <w:rsid w:val="004319D8"/>
    <w:rsid w:val="00434466"/>
    <w:rsid w:val="004427CA"/>
    <w:rsid w:val="00443EBC"/>
    <w:rsid w:val="00450AA4"/>
    <w:rsid w:val="004517E5"/>
    <w:rsid w:val="00454501"/>
    <w:rsid w:val="0045532F"/>
    <w:rsid w:val="00455679"/>
    <w:rsid w:val="0045706A"/>
    <w:rsid w:val="00461339"/>
    <w:rsid w:val="004622C1"/>
    <w:rsid w:val="004673B1"/>
    <w:rsid w:val="00467438"/>
    <w:rsid w:val="00471F12"/>
    <w:rsid w:val="00472D6D"/>
    <w:rsid w:val="004765EF"/>
    <w:rsid w:val="00476893"/>
    <w:rsid w:val="00477261"/>
    <w:rsid w:val="004775EC"/>
    <w:rsid w:val="00480838"/>
    <w:rsid w:val="00481F18"/>
    <w:rsid w:val="00482EF8"/>
    <w:rsid w:val="004831C3"/>
    <w:rsid w:val="00490A65"/>
    <w:rsid w:val="0049168D"/>
    <w:rsid w:val="00494D00"/>
    <w:rsid w:val="004A05DB"/>
    <w:rsid w:val="004A254E"/>
    <w:rsid w:val="004A4B6F"/>
    <w:rsid w:val="004B2126"/>
    <w:rsid w:val="004B22D8"/>
    <w:rsid w:val="004C30C2"/>
    <w:rsid w:val="004D1FC1"/>
    <w:rsid w:val="004D222F"/>
    <w:rsid w:val="004E0C0F"/>
    <w:rsid w:val="004E10A5"/>
    <w:rsid w:val="004E262F"/>
    <w:rsid w:val="004E4867"/>
    <w:rsid w:val="004F02F9"/>
    <w:rsid w:val="004F32F7"/>
    <w:rsid w:val="005024F1"/>
    <w:rsid w:val="0051042A"/>
    <w:rsid w:val="005107D8"/>
    <w:rsid w:val="005122A1"/>
    <w:rsid w:val="0051306C"/>
    <w:rsid w:val="00515FDB"/>
    <w:rsid w:val="00516754"/>
    <w:rsid w:val="00517713"/>
    <w:rsid w:val="00521772"/>
    <w:rsid w:val="00527255"/>
    <w:rsid w:val="00530A60"/>
    <w:rsid w:val="005316F7"/>
    <w:rsid w:val="00532440"/>
    <w:rsid w:val="005344A7"/>
    <w:rsid w:val="005367D1"/>
    <w:rsid w:val="00542E64"/>
    <w:rsid w:val="00543354"/>
    <w:rsid w:val="00547602"/>
    <w:rsid w:val="00551A6B"/>
    <w:rsid w:val="005563BE"/>
    <w:rsid w:val="00560291"/>
    <w:rsid w:val="005637BB"/>
    <w:rsid w:val="005650B8"/>
    <w:rsid w:val="00567890"/>
    <w:rsid w:val="00567D34"/>
    <w:rsid w:val="00570056"/>
    <w:rsid w:val="00570446"/>
    <w:rsid w:val="005725C4"/>
    <w:rsid w:val="0057492E"/>
    <w:rsid w:val="005757DF"/>
    <w:rsid w:val="0057582F"/>
    <w:rsid w:val="005768AC"/>
    <w:rsid w:val="00576AD5"/>
    <w:rsid w:val="005771A5"/>
    <w:rsid w:val="00581654"/>
    <w:rsid w:val="0058188D"/>
    <w:rsid w:val="005819D6"/>
    <w:rsid w:val="00582E49"/>
    <w:rsid w:val="00583CD7"/>
    <w:rsid w:val="0058559B"/>
    <w:rsid w:val="005857BC"/>
    <w:rsid w:val="00586506"/>
    <w:rsid w:val="00587BD3"/>
    <w:rsid w:val="00591ABB"/>
    <w:rsid w:val="00593D25"/>
    <w:rsid w:val="00594B3B"/>
    <w:rsid w:val="00597FC5"/>
    <w:rsid w:val="005A295D"/>
    <w:rsid w:val="005A3C2F"/>
    <w:rsid w:val="005A5038"/>
    <w:rsid w:val="005A5A1E"/>
    <w:rsid w:val="005A6400"/>
    <w:rsid w:val="005B4747"/>
    <w:rsid w:val="005B55AB"/>
    <w:rsid w:val="005C0901"/>
    <w:rsid w:val="005C1A71"/>
    <w:rsid w:val="005C1EAD"/>
    <w:rsid w:val="005D636E"/>
    <w:rsid w:val="005D7449"/>
    <w:rsid w:val="005E097A"/>
    <w:rsid w:val="005E0CFD"/>
    <w:rsid w:val="005E2F03"/>
    <w:rsid w:val="005E5058"/>
    <w:rsid w:val="005F1944"/>
    <w:rsid w:val="005F1AD9"/>
    <w:rsid w:val="005F29C0"/>
    <w:rsid w:val="005F2F4B"/>
    <w:rsid w:val="005F3BD8"/>
    <w:rsid w:val="005F49C3"/>
    <w:rsid w:val="006016F0"/>
    <w:rsid w:val="00602C76"/>
    <w:rsid w:val="00603431"/>
    <w:rsid w:val="00610695"/>
    <w:rsid w:val="00610FB5"/>
    <w:rsid w:val="0061400A"/>
    <w:rsid w:val="006162CE"/>
    <w:rsid w:val="00621FCD"/>
    <w:rsid w:val="0062551D"/>
    <w:rsid w:val="00627853"/>
    <w:rsid w:val="00632C68"/>
    <w:rsid w:val="00635FBF"/>
    <w:rsid w:val="00636BC6"/>
    <w:rsid w:val="00644DB3"/>
    <w:rsid w:val="006513FB"/>
    <w:rsid w:val="0065147A"/>
    <w:rsid w:val="006522E4"/>
    <w:rsid w:val="00655CC0"/>
    <w:rsid w:val="00657C9A"/>
    <w:rsid w:val="00660941"/>
    <w:rsid w:val="00664A64"/>
    <w:rsid w:val="006665EB"/>
    <w:rsid w:val="00672E46"/>
    <w:rsid w:val="00672E79"/>
    <w:rsid w:val="006745C8"/>
    <w:rsid w:val="00681F2C"/>
    <w:rsid w:val="00684123"/>
    <w:rsid w:val="00685129"/>
    <w:rsid w:val="006910CA"/>
    <w:rsid w:val="0069454D"/>
    <w:rsid w:val="00696A15"/>
    <w:rsid w:val="00696C7B"/>
    <w:rsid w:val="006A1D29"/>
    <w:rsid w:val="006A33DF"/>
    <w:rsid w:val="006B0552"/>
    <w:rsid w:val="006B5A03"/>
    <w:rsid w:val="006C2834"/>
    <w:rsid w:val="006C4B99"/>
    <w:rsid w:val="006D21A2"/>
    <w:rsid w:val="006D5C4E"/>
    <w:rsid w:val="006D6F0C"/>
    <w:rsid w:val="006D6F61"/>
    <w:rsid w:val="006E0A80"/>
    <w:rsid w:val="006E497D"/>
    <w:rsid w:val="006E6A12"/>
    <w:rsid w:val="00703290"/>
    <w:rsid w:val="007062ED"/>
    <w:rsid w:val="0070635D"/>
    <w:rsid w:val="00707F89"/>
    <w:rsid w:val="00713B6C"/>
    <w:rsid w:val="007235D9"/>
    <w:rsid w:val="00726A25"/>
    <w:rsid w:val="00732621"/>
    <w:rsid w:val="007359F7"/>
    <w:rsid w:val="00735BD1"/>
    <w:rsid w:val="00741427"/>
    <w:rsid w:val="00741B1C"/>
    <w:rsid w:val="00741DA9"/>
    <w:rsid w:val="00745ED4"/>
    <w:rsid w:val="007470EB"/>
    <w:rsid w:val="00752C82"/>
    <w:rsid w:val="0076107B"/>
    <w:rsid w:val="00770B28"/>
    <w:rsid w:val="007712B3"/>
    <w:rsid w:val="0077221B"/>
    <w:rsid w:val="00775A80"/>
    <w:rsid w:val="0078354B"/>
    <w:rsid w:val="00791CD7"/>
    <w:rsid w:val="0079224E"/>
    <w:rsid w:val="00792318"/>
    <w:rsid w:val="00795A22"/>
    <w:rsid w:val="00796219"/>
    <w:rsid w:val="007A0B2B"/>
    <w:rsid w:val="007A19F7"/>
    <w:rsid w:val="007A4E99"/>
    <w:rsid w:val="007A6952"/>
    <w:rsid w:val="007B4883"/>
    <w:rsid w:val="007B5ED8"/>
    <w:rsid w:val="007B6BBB"/>
    <w:rsid w:val="007B7529"/>
    <w:rsid w:val="007C4659"/>
    <w:rsid w:val="007C557D"/>
    <w:rsid w:val="007C5EE4"/>
    <w:rsid w:val="007C65EA"/>
    <w:rsid w:val="007C6CAF"/>
    <w:rsid w:val="007D3B26"/>
    <w:rsid w:val="007D611C"/>
    <w:rsid w:val="007E48F7"/>
    <w:rsid w:val="007F327E"/>
    <w:rsid w:val="007F553D"/>
    <w:rsid w:val="00800A7B"/>
    <w:rsid w:val="00804500"/>
    <w:rsid w:val="00807463"/>
    <w:rsid w:val="00813006"/>
    <w:rsid w:val="008140B6"/>
    <w:rsid w:val="00814EE9"/>
    <w:rsid w:val="00815B48"/>
    <w:rsid w:val="00816E97"/>
    <w:rsid w:val="00820738"/>
    <w:rsid w:val="00820C7A"/>
    <w:rsid w:val="00822CB2"/>
    <w:rsid w:val="00823541"/>
    <w:rsid w:val="00833AF4"/>
    <w:rsid w:val="008405FD"/>
    <w:rsid w:val="008433A4"/>
    <w:rsid w:val="008437B5"/>
    <w:rsid w:val="00853B40"/>
    <w:rsid w:val="00856742"/>
    <w:rsid w:val="0086005C"/>
    <w:rsid w:val="0086266F"/>
    <w:rsid w:val="00867D36"/>
    <w:rsid w:val="00871F65"/>
    <w:rsid w:val="008731F9"/>
    <w:rsid w:val="008756BA"/>
    <w:rsid w:val="0087683C"/>
    <w:rsid w:val="008805D1"/>
    <w:rsid w:val="008844A5"/>
    <w:rsid w:val="008874D3"/>
    <w:rsid w:val="00887D46"/>
    <w:rsid w:val="008971C8"/>
    <w:rsid w:val="008A0BA6"/>
    <w:rsid w:val="008A41C4"/>
    <w:rsid w:val="008A7572"/>
    <w:rsid w:val="008A7D0D"/>
    <w:rsid w:val="008B0E8E"/>
    <w:rsid w:val="008B7672"/>
    <w:rsid w:val="008C2481"/>
    <w:rsid w:val="008C3C84"/>
    <w:rsid w:val="008D1A46"/>
    <w:rsid w:val="008D1DF1"/>
    <w:rsid w:val="008D2770"/>
    <w:rsid w:val="008D70DB"/>
    <w:rsid w:val="008E56C0"/>
    <w:rsid w:val="008F1CCF"/>
    <w:rsid w:val="008F5275"/>
    <w:rsid w:val="008F5750"/>
    <w:rsid w:val="008F770B"/>
    <w:rsid w:val="008F7BC7"/>
    <w:rsid w:val="00901B05"/>
    <w:rsid w:val="00901E36"/>
    <w:rsid w:val="0092291E"/>
    <w:rsid w:val="0092502E"/>
    <w:rsid w:val="009302AB"/>
    <w:rsid w:val="00937DE0"/>
    <w:rsid w:val="00943ABC"/>
    <w:rsid w:val="0094403C"/>
    <w:rsid w:val="00944FBA"/>
    <w:rsid w:val="00946231"/>
    <w:rsid w:val="00946686"/>
    <w:rsid w:val="009611C7"/>
    <w:rsid w:val="0096478A"/>
    <w:rsid w:val="00967ADD"/>
    <w:rsid w:val="0097088A"/>
    <w:rsid w:val="00971186"/>
    <w:rsid w:val="00977DA9"/>
    <w:rsid w:val="009808BE"/>
    <w:rsid w:val="00982F96"/>
    <w:rsid w:val="00984FC4"/>
    <w:rsid w:val="00994E88"/>
    <w:rsid w:val="00996A04"/>
    <w:rsid w:val="009B05A5"/>
    <w:rsid w:val="009B1046"/>
    <w:rsid w:val="009B15EC"/>
    <w:rsid w:val="009C3A67"/>
    <w:rsid w:val="009C7749"/>
    <w:rsid w:val="009C77A8"/>
    <w:rsid w:val="009C7D2D"/>
    <w:rsid w:val="009D206E"/>
    <w:rsid w:val="009D3A3A"/>
    <w:rsid w:val="009D3B8A"/>
    <w:rsid w:val="009D50E5"/>
    <w:rsid w:val="009D5A1C"/>
    <w:rsid w:val="009D7442"/>
    <w:rsid w:val="009E39D4"/>
    <w:rsid w:val="009E55B7"/>
    <w:rsid w:val="009F2907"/>
    <w:rsid w:val="009F6567"/>
    <w:rsid w:val="009F6842"/>
    <w:rsid w:val="009F7A88"/>
    <w:rsid w:val="009F7CF6"/>
    <w:rsid w:val="00A015D0"/>
    <w:rsid w:val="00A035AA"/>
    <w:rsid w:val="00A04D5D"/>
    <w:rsid w:val="00A06359"/>
    <w:rsid w:val="00A0644E"/>
    <w:rsid w:val="00A1201D"/>
    <w:rsid w:val="00A13F22"/>
    <w:rsid w:val="00A16D5F"/>
    <w:rsid w:val="00A202C3"/>
    <w:rsid w:val="00A316AA"/>
    <w:rsid w:val="00A31F78"/>
    <w:rsid w:val="00A336B7"/>
    <w:rsid w:val="00A3392E"/>
    <w:rsid w:val="00A35041"/>
    <w:rsid w:val="00A368B1"/>
    <w:rsid w:val="00A373AA"/>
    <w:rsid w:val="00A406C2"/>
    <w:rsid w:val="00A406C4"/>
    <w:rsid w:val="00A441FC"/>
    <w:rsid w:val="00A453B3"/>
    <w:rsid w:val="00A4578F"/>
    <w:rsid w:val="00A458AF"/>
    <w:rsid w:val="00A474C4"/>
    <w:rsid w:val="00A50CDC"/>
    <w:rsid w:val="00A54469"/>
    <w:rsid w:val="00A54F4B"/>
    <w:rsid w:val="00A57104"/>
    <w:rsid w:val="00A57BAC"/>
    <w:rsid w:val="00A60A16"/>
    <w:rsid w:val="00A6145B"/>
    <w:rsid w:val="00A70EC5"/>
    <w:rsid w:val="00A71474"/>
    <w:rsid w:val="00A72198"/>
    <w:rsid w:val="00A74744"/>
    <w:rsid w:val="00A75BB0"/>
    <w:rsid w:val="00AA5DFB"/>
    <w:rsid w:val="00AA66BF"/>
    <w:rsid w:val="00AB3A1F"/>
    <w:rsid w:val="00AB4905"/>
    <w:rsid w:val="00AC20F4"/>
    <w:rsid w:val="00AC4D8E"/>
    <w:rsid w:val="00AC770A"/>
    <w:rsid w:val="00AD17C0"/>
    <w:rsid w:val="00AD1854"/>
    <w:rsid w:val="00AD1E93"/>
    <w:rsid w:val="00AD76C3"/>
    <w:rsid w:val="00AE039A"/>
    <w:rsid w:val="00AE5AC6"/>
    <w:rsid w:val="00AF0414"/>
    <w:rsid w:val="00AF08B9"/>
    <w:rsid w:val="00AF1710"/>
    <w:rsid w:val="00AF17AB"/>
    <w:rsid w:val="00AF59D3"/>
    <w:rsid w:val="00B0374C"/>
    <w:rsid w:val="00B037F0"/>
    <w:rsid w:val="00B0439C"/>
    <w:rsid w:val="00B10872"/>
    <w:rsid w:val="00B10CD3"/>
    <w:rsid w:val="00B112A6"/>
    <w:rsid w:val="00B11E16"/>
    <w:rsid w:val="00B2239B"/>
    <w:rsid w:val="00B23FFE"/>
    <w:rsid w:val="00B2409C"/>
    <w:rsid w:val="00B30009"/>
    <w:rsid w:val="00B30A1E"/>
    <w:rsid w:val="00B34BBE"/>
    <w:rsid w:val="00B37F01"/>
    <w:rsid w:val="00B431A4"/>
    <w:rsid w:val="00B454C5"/>
    <w:rsid w:val="00B45626"/>
    <w:rsid w:val="00B46D10"/>
    <w:rsid w:val="00B46E13"/>
    <w:rsid w:val="00B55906"/>
    <w:rsid w:val="00B6324F"/>
    <w:rsid w:val="00B64376"/>
    <w:rsid w:val="00B71B99"/>
    <w:rsid w:val="00B740AF"/>
    <w:rsid w:val="00B75712"/>
    <w:rsid w:val="00B76568"/>
    <w:rsid w:val="00B877A0"/>
    <w:rsid w:val="00B90A7E"/>
    <w:rsid w:val="00B943AF"/>
    <w:rsid w:val="00B94A95"/>
    <w:rsid w:val="00BA0B42"/>
    <w:rsid w:val="00BA128F"/>
    <w:rsid w:val="00BA4847"/>
    <w:rsid w:val="00BB0560"/>
    <w:rsid w:val="00BB0D59"/>
    <w:rsid w:val="00BB1744"/>
    <w:rsid w:val="00BB3559"/>
    <w:rsid w:val="00BB3E73"/>
    <w:rsid w:val="00BB3F39"/>
    <w:rsid w:val="00BC194A"/>
    <w:rsid w:val="00BC3D5F"/>
    <w:rsid w:val="00BC418E"/>
    <w:rsid w:val="00BD3D27"/>
    <w:rsid w:val="00BD499C"/>
    <w:rsid w:val="00BD61CD"/>
    <w:rsid w:val="00BE02B1"/>
    <w:rsid w:val="00BE03DD"/>
    <w:rsid w:val="00BE2416"/>
    <w:rsid w:val="00BE5137"/>
    <w:rsid w:val="00BE65DF"/>
    <w:rsid w:val="00BE7C1D"/>
    <w:rsid w:val="00BF3024"/>
    <w:rsid w:val="00BF35C5"/>
    <w:rsid w:val="00BF3711"/>
    <w:rsid w:val="00BF41EC"/>
    <w:rsid w:val="00BF42EB"/>
    <w:rsid w:val="00BF6A6B"/>
    <w:rsid w:val="00BF6E01"/>
    <w:rsid w:val="00C05D32"/>
    <w:rsid w:val="00C07FB6"/>
    <w:rsid w:val="00C1030F"/>
    <w:rsid w:val="00C11078"/>
    <w:rsid w:val="00C163E5"/>
    <w:rsid w:val="00C16F34"/>
    <w:rsid w:val="00C2174D"/>
    <w:rsid w:val="00C25527"/>
    <w:rsid w:val="00C32D68"/>
    <w:rsid w:val="00C424C0"/>
    <w:rsid w:val="00C44EEB"/>
    <w:rsid w:val="00C45AFD"/>
    <w:rsid w:val="00C520C9"/>
    <w:rsid w:val="00C54082"/>
    <w:rsid w:val="00C547B0"/>
    <w:rsid w:val="00C56921"/>
    <w:rsid w:val="00C62F02"/>
    <w:rsid w:val="00C62FF2"/>
    <w:rsid w:val="00C63D94"/>
    <w:rsid w:val="00C664F4"/>
    <w:rsid w:val="00C6722A"/>
    <w:rsid w:val="00C67B06"/>
    <w:rsid w:val="00C72847"/>
    <w:rsid w:val="00C75D1D"/>
    <w:rsid w:val="00C81074"/>
    <w:rsid w:val="00C836AB"/>
    <w:rsid w:val="00C87C2B"/>
    <w:rsid w:val="00C87FAB"/>
    <w:rsid w:val="00C97A3A"/>
    <w:rsid w:val="00CA04AB"/>
    <w:rsid w:val="00CA0991"/>
    <w:rsid w:val="00CA2F02"/>
    <w:rsid w:val="00CA3244"/>
    <w:rsid w:val="00CB4105"/>
    <w:rsid w:val="00CC67FC"/>
    <w:rsid w:val="00CD34DE"/>
    <w:rsid w:val="00CD3914"/>
    <w:rsid w:val="00CD5275"/>
    <w:rsid w:val="00CE15AE"/>
    <w:rsid w:val="00CE3812"/>
    <w:rsid w:val="00CE4A6A"/>
    <w:rsid w:val="00CE56AF"/>
    <w:rsid w:val="00CE5F9B"/>
    <w:rsid w:val="00CE6919"/>
    <w:rsid w:val="00CE7F44"/>
    <w:rsid w:val="00CF0810"/>
    <w:rsid w:val="00CF29C9"/>
    <w:rsid w:val="00CF4353"/>
    <w:rsid w:val="00CF61B7"/>
    <w:rsid w:val="00CF790D"/>
    <w:rsid w:val="00D011C8"/>
    <w:rsid w:val="00D02C25"/>
    <w:rsid w:val="00D0405E"/>
    <w:rsid w:val="00D07C74"/>
    <w:rsid w:val="00D107DC"/>
    <w:rsid w:val="00D1461C"/>
    <w:rsid w:val="00D15289"/>
    <w:rsid w:val="00D209E0"/>
    <w:rsid w:val="00D240E8"/>
    <w:rsid w:val="00D25A5B"/>
    <w:rsid w:val="00D26FCB"/>
    <w:rsid w:val="00D2724D"/>
    <w:rsid w:val="00D275FA"/>
    <w:rsid w:val="00D30972"/>
    <w:rsid w:val="00D32C22"/>
    <w:rsid w:val="00D343FC"/>
    <w:rsid w:val="00D35AD9"/>
    <w:rsid w:val="00D40D38"/>
    <w:rsid w:val="00D41110"/>
    <w:rsid w:val="00D41F04"/>
    <w:rsid w:val="00D42641"/>
    <w:rsid w:val="00D426FD"/>
    <w:rsid w:val="00D42866"/>
    <w:rsid w:val="00D479C9"/>
    <w:rsid w:val="00D5093B"/>
    <w:rsid w:val="00D551DC"/>
    <w:rsid w:val="00D60457"/>
    <w:rsid w:val="00D64A67"/>
    <w:rsid w:val="00D64E4E"/>
    <w:rsid w:val="00D65514"/>
    <w:rsid w:val="00D65B58"/>
    <w:rsid w:val="00D714CE"/>
    <w:rsid w:val="00D71C87"/>
    <w:rsid w:val="00D71C9A"/>
    <w:rsid w:val="00D74639"/>
    <w:rsid w:val="00D748D0"/>
    <w:rsid w:val="00D8131D"/>
    <w:rsid w:val="00D833D8"/>
    <w:rsid w:val="00D8631B"/>
    <w:rsid w:val="00D955A9"/>
    <w:rsid w:val="00D97999"/>
    <w:rsid w:val="00DA0FE1"/>
    <w:rsid w:val="00DA7868"/>
    <w:rsid w:val="00DB4AEE"/>
    <w:rsid w:val="00DB5EE5"/>
    <w:rsid w:val="00DB7D10"/>
    <w:rsid w:val="00DC3036"/>
    <w:rsid w:val="00DC36E4"/>
    <w:rsid w:val="00DC5B59"/>
    <w:rsid w:val="00DD12B1"/>
    <w:rsid w:val="00DD2FF3"/>
    <w:rsid w:val="00DD34A1"/>
    <w:rsid w:val="00DD4637"/>
    <w:rsid w:val="00DD495E"/>
    <w:rsid w:val="00DE0FD3"/>
    <w:rsid w:val="00DE2D2B"/>
    <w:rsid w:val="00DE502A"/>
    <w:rsid w:val="00DE6E03"/>
    <w:rsid w:val="00E016CE"/>
    <w:rsid w:val="00E059DE"/>
    <w:rsid w:val="00E06B17"/>
    <w:rsid w:val="00E133B1"/>
    <w:rsid w:val="00E13FEE"/>
    <w:rsid w:val="00E15985"/>
    <w:rsid w:val="00E20306"/>
    <w:rsid w:val="00E21402"/>
    <w:rsid w:val="00E23CD3"/>
    <w:rsid w:val="00E23E79"/>
    <w:rsid w:val="00E2404B"/>
    <w:rsid w:val="00E3033F"/>
    <w:rsid w:val="00E32E3D"/>
    <w:rsid w:val="00E364CC"/>
    <w:rsid w:val="00E50216"/>
    <w:rsid w:val="00E504EB"/>
    <w:rsid w:val="00E5482A"/>
    <w:rsid w:val="00E567CE"/>
    <w:rsid w:val="00E619AA"/>
    <w:rsid w:val="00E61FF5"/>
    <w:rsid w:val="00E64956"/>
    <w:rsid w:val="00E70907"/>
    <w:rsid w:val="00E70949"/>
    <w:rsid w:val="00E715FC"/>
    <w:rsid w:val="00E72AA9"/>
    <w:rsid w:val="00E76543"/>
    <w:rsid w:val="00E8045A"/>
    <w:rsid w:val="00E868B4"/>
    <w:rsid w:val="00E868E8"/>
    <w:rsid w:val="00E90850"/>
    <w:rsid w:val="00E93E6E"/>
    <w:rsid w:val="00E94734"/>
    <w:rsid w:val="00EB0374"/>
    <w:rsid w:val="00EB20F5"/>
    <w:rsid w:val="00EC006C"/>
    <w:rsid w:val="00EC37D5"/>
    <w:rsid w:val="00EC7118"/>
    <w:rsid w:val="00EC7831"/>
    <w:rsid w:val="00EC7B51"/>
    <w:rsid w:val="00ED2A4F"/>
    <w:rsid w:val="00ED2C29"/>
    <w:rsid w:val="00ED4D1F"/>
    <w:rsid w:val="00EE11EA"/>
    <w:rsid w:val="00EE4BBE"/>
    <w:rsid w:val="00EE50D2"/>
    <w:rsid w:val="00EE7C2D"/>
    <w:rsid w:val="00EE7EFD"/>
    <w:rsid w:val="00EF344E"/>
    <w:rsid w:val="00EF6A76"/>
    <w:rsid w:val="00EF79E5"/>
    <w:rsid w:val="00EF7A4C"/>
    <w:rsid w:val="00F016D1"/>
    <w:rsid w:val="00F0508D"/>
    <w:rsid w:val="00F10D67"/>
    <w:rsid w:val="00F15319"/>
    <w:rsid w:val="00F17EC5"/>
    <w:rsid w:val="00F23D8E"/>
    <w:rsid w:val="00F30702"/>
    <w:rsid w:val="00F33A8C"/>
    <w:rsid w:val="00F35962"/>
    <w:rsid w:val="00F35FBD"/>
    <w:rsid w:val="00F41043"/>
    <w:rsid w:val="00F45962"/>
    <w:rsid w:val="00F47E57"/>
    <w:rsid w:val="00F47F50"/>
    <w:rsid w:val="00F5125F"/>
    <w:rsid w:val="00F54737"/>
    <w:rsid w:val="00F5611F"/>
    <w:rsid w:val="00F57A17"/>
    <w:rsid w:val="00F60882"/>
    <w:rsid w:val="00F61F11"/>
    <w:rsid w:val="00F63A92"/>
    <w:rsid w:val="00F666D4"/>
    <w:rsid w:val="00F6731D"/>
    <w:rsid w:val="00F711A2"/>
    <w:rsid w:val="00F72C5B"/>
    <w:rsid w:val="00F72DDD"/>
    <w:rsid w:val="00F732C3"/>
    <w:rsid w:val="00F73EB3"/>
    <w:rsid w:val="00F75357"/>
    <w:rsid w:val="00F75613"/>
    <w:rsid w:val="00F776AF"/>
    <w:rsid w:val="00F87121"/>
    <w:rsid w:val="00F9338D"/>
    <w:rsid w:val="00F93F03"/>
    <w:rsid w:val="00F94199"/>
    <w:rsid w:val="00F94856"/>
    <w:rsid w:val="00FA4410"/>
    <w:rsid w:val="00FA6656"/>
    <w:rsid w:val="00FB47A4"/>
    <w:rsid w:val="00FB6259"/>
    <w:rsid w:val="00FB65CF"/>
    <w:rsid w:val="00FB70B9"/>
    <w:rsid w:val="00FC1D01"/>
    <w:rsid w:val="00FC4F61"/>
    <w:rsid w:val="00FD043C"/>
    <w:rsid w:val="00FD1F80"/>
    <w:rsid w:val="00FD22A9"/>
    <w:rsid w:val="00FD41F6"/>
    <w:rsid w:val="00FD4F1B"/>
    <w:rsid w:val="00FD52CC"/>
    <w:rsid w:val="00FD69FD"/>
    <w:rsid w:val="00FE1347"/>
    <w:rsid w:val="00FE2028"/>
    <w:rsid w:val="00FE390D"/>
    <w:rsid w:val="00FE561E"/>
    <w:rsid w:val="00FE58AC"/>
    <w:rsid w:val="00FF19F8"/>
    <w:rsid w:val="00FF1D5C"/>
    <w:rsid w:val="00FF6D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327E"/>
    <w:pPr>
      <w:spacing w:before="120" w:after="120" w:line="264" w:lineRule="auto"/>
      <w:jc w:val="both"/>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next w:val="Normlnodstavec"/>
    <w:qFormat/>
    <w:rsid w:val="007D611C"/>
    <w:pPr>
      <w:numPr>
        <w:numId w:val="1"/>
      </w:numPr>
      <w:spacing w:before="240"/>
    </w:pPr>
    <w:rPr>
      <w:rFonts w:eastAsia="Times New Roman" w:cs="Times New Roman"/>
      <w:b/>
      <w:iCs/>
      <w:szCs w:val="18"/>
    </w:rPr>
  </w:style>
  <w:style w:type="paragraph" w:customStyle="1" w:styleId="Normlnodstavec">
    <w:name w:val="Normální odstavec"/>
    <w:basedOn w:val="Nadpis2"/>
    <w:qFormat/>
    <w:rsid w:val="00163A7D"/>
    <w:pPr>
      <w:tabs>
        <w:tab w:val="left" w:pos="1361"/>
      </w:tabs>
      <w:spacing w:before="240"/>
    </w:pPr>
    <w:rPr>
      <w:rFonts w:eastAsia="Verdana"/>
      <w:b w:val="0"/>
      <w:noProof/>
      <w:color w:val="auto"/>
      <w:sz w:val="18"/>
    </w:rPr>
  </w:style>
  <w:style w:type="character" w:styleId="Odkaznakoment">
    <w:name w:val="annotation reference"/>
    <w:basedOn w:val="Standardnpsmoodstavce"/>
    <w:unhideWhenUsed/>
    <w:rsid w:val="00E133B1"/>
    <w:rPr>
      <w:sz w:val="16"/>
      <w:szCs w:val="16"/>
    </w:rPr>
  </w:style>
  <w:style w:type="paragraph" w:styleId="Textkomente">
    <w:name w:val="annotation text"/>
    <w:basedOn w:val="Normln"/>
    <w:link w:val="TextkomenteChar"/>
    <w:unhideWhenUsed/>
    <w:rsid w:val="00E133B1"/>
    <w:pPr>
      <w:spacing w:line="240" w:lineRule="auto"/>
    </w:pPr>
    <w:rPr>
      <w:szCs w:val="20"/>
    </w:rPr>
  </w:style>
  <w:style w:type="character" w:customStyle="1" w:styleId="TextkomenteChar">
    <w:name w:val="Text komentáře Char"/>
    <w:basedOn w:val="Standardnpsmoodstavce"/>
    <w:link w:val="Textkomente"/>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3"/>
      </w:numPr>
      <w:spacing w:before="0"/>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3"/>
      </w:numPr>
      <w:spacing w:before="240"/>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4"/>
      </w:numPr>
      <w:autoSpaceDE w:val="0"/>
      <w:autoSpaceDN w:val="0"/>
      <w:spacing w:before="0" w:after="60" w:line="240" w:lineRule="auto"/>
      <w:contextualSpacing w:val="0"/>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5"/>
      </w:numPr>
      <w:spacing w:before="0" w:after="0"/>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Normlnweb">
    <w:name w:val="Normal (Web)"/>
    <w:basedOn w:val="Normln"/>
    <w:uiPriority w:val="99"/>
    <w:semiHidden/>
    <w:unhideWhenUsed/>
    <w:rsid w:val="001F392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aliases w:val="Tučné"/>
    <w:basedOn w:val="Standardnpsmoodstavce"/>
    <w:uiPriority w:val="22"/>
    <w:qFormat/>
    <w:rsid w:val="001F392A"/>
    <w:rPr>
      <w:b/>
      <w:bCs/>
    </w:rPr>
  </w:style>
  <w:style w:type="paragraph" w:customStyle="1" w:styleId="Default">
    <w:name w:val="Default"/>
    <w:rsid w:val="0033707B"/>
    <w:pPr>
      <w:autoSpaceDE w:val="0"/>
      <w:autoSpaceDN w:val="0"/>
      <w:adjustRightInd w:val="0"/>
      <w:spacing w:after="0" w:line="240" w:lineRule="auto"/>
    </w:pPr>
    <w:rPr>
      <w:rFonts w:ascii="Segoe UI" w:hAnsi="Segoe UI" w:cs="Segoe UI"/>
      <w:color w:val="000000"/>
      <w:sz w:val="24"/>
      <w:szCs w:val="24"/>
    </w:rPr>
  </w:style>
  <w:style w:type="character" w:styleId="Odkazjemn">
    <w:name w:val="Subtle Reference"/>
    <w:basedOn w:val="Standardnpsmoodstavce"/>
    <w:uiPriority w:val="31"/>
    <w:qFormat/>
    <w:rsid w:val="00367182"/>
    <w:rPr>
      <w:caps w:val="0"/>
      <w:smallCaps w:val="0"/>
      <w:color w:val="5A5A5A" w:themeColor="text1" w:themeTint="A5"/>
    </w:rPr>
  </w:style>
  <w:style w:type="paragraph" w:styleId="Revize">
    <w:name w:val="Revision"/>
    <w:hidden/>
    <w:uiPriority w:val="99"/>
    <w:semiHidden/>
    <w:rsid w:val="007B7529"/>
    <w:pPr>
      <w:spacing w:after="0" w:line="240" w:lineRule="auto"/>
    </w:pPr>
    <w:rPr>
      <w:sz w:val="18"/>
    </w:rPr>
  </w:style>
  <w:style w:type="character" w:styleId="Sledovanodkaz">
    <w:name w:val="FollowedHyperlink"/>
    <w:basedOn w:val="Standardnpsmoodstavce"/>
    <w:uiPriority w:val="99"/>
    <w:semiHidden/>
    <w:unhideWhenUsed/>
    <w:rsid w:val="002E6A4A"/>
    <w:rPr>
      <w:color w:val="800080" w:themeColor="followedHyperlink"/>
      <w:u w:val="single"/>
    </w:rPr>
  </w:style>
  <w:style w:type="character" w:customStyle="1" w:styleId="new">
    <w:name w:val="new"/>
    <w:basedOn w:val="Standardnpsmoodstavce"/>
    <w:rsid w:val="00017B50"/>
  </w:style>
  <w:style w:type="paragraph" w:customStyle="1" w:styleId="NadpisZD">
    <w:name w:val="Nadpis ZD"/>
    <w:basedOn w:val="Normln"/>
    <w:link w:val="NadpisZDChar"/>
    <w:qFormat/>
    <w:rsid w:val="007F327E"/>
    <w:pPr>
      <w:widowControl w:val="0"/>
      <w:outlineLvl w:val="0"/>
    </w:pPr>
    <w:rPr>
      <w:rFonts w:eastAsia="Times New Roman" w:cs="Times New Roman"/>
      <w:b/>
      <w:noProof/>
      <w:color w:val="FF5200"/>
      <w:spacing w:val="-6"/>
      <w:sz w:val="36"/>
      <w:szCs w:val="36"/>
    </w:rPr>
  </w:style>
  <w:style w:type="character" w:customStyle="1" w:styleId="NadpisZDChar">
    <w:name w:val="Nadpis ZD Char"/>
    <w:basedOn w:val="Standardnpsmoodstavce"/>
    <w:link w:val="NadpisZD"/>
    <w:rsid w:val="007F327E"/>
    <w:rPr>
      <w:rFonts w:eastAsia="Times New Roman" w:cs="Times New Roman"/>
      <w:b/>
      <w:noProof/>
      <w:color w:val="FF5200"/>
      <w:spacing w:val="-6"/>
      <w:sz w:val="36"/>
      <w:szCs w:val="36"/>
    </w:rPr>
  </w:style>
  <w:style w:type="paragraph" w:customStyle="1" w:styleId="Nzevzakzky">
    <w:name w:val="Název zakázky"/>
    <w:basedOn w:val="Normln"/>
    <w:link w:val="NzevzakzkyChar"/>
    <w:qFormat/>
    <w:rsid w:val="007F327E"/>
    <w:pPr>
      <w:widowControl w:val="0"/>
      <w:spacing w:after="240"/>
      <w:outlineLvl w:val="2"/>
    </w:pPr>
    <w:rPr>
      <w:rFonts w:eastAsia="Times New Roman" w:cs="Times New Roman"/>
      <w:b/>
      <w:noProof/>
      <w:color w:val="00A1E0"/>
      <w:sz w:val="24"/>
      <w:szCs w:val="24"/>
    </w:rPr>
  </w:style>
  <w:style w:type="character" w:customStyle="1" w:styleId="NzevzakzkyChar">
    <w:name w:val="Název zakázky Char"/>
    <w:basedOn w:val="Standardnpsmoodstavce"/>
    <w:link w:val="Nzevzakzky"/>
    <w:rsid w:val="007F327E"/>
    <w:rPr>
      <w:rFonts w:eastAsia="Times New Roman" w:cs="Times New Roman"/>
      <w:b/>
      <w:noProof/>
      <w:color w:val="00A1E0"/>
      <w:sz w:val="24"/>
      <w:szCs w:val="24"/>
    </w:rPr>
  </w:style>
  <w:style w:type="paragraph" w:customStyle="1" w:styleId="1nadpis">
    <w:name w:val="1. nadpis"/>
    <w:basedOn w:val="Normln"/>
    <w:link w:val="1nadpisChar"/>
    <w:rsid w:val="005A5038"/>
    <w:pPr>
      <w:keepNext/>
      <w:widowControl w:val="0"/>
      <w:ind w:left="680" w:hanging="680"/>
    </w:pPr>
    <w:rPr>
      <w:b/>
    </w:rPr>
  </w:style>
  <w:style w:type="character" w:customStyle="1" w:styleId="1nadpisChar">
    <w:name w:val="1. nadpis Char"/>
    <w:basedOn w:val="Standardnpsmoodstavce"/>
    <w:link w:val="1nadpis"/>
    <w:rsid w:val="005A5038"/>
    <w:rPr>
      <w:b/>
      <w:sz w:val="18"/>
    </w:rPr>
  </w:style>
  <w:style w:type="paragraph" w:customStyle="1" w:styleId="Odstbez">
    <w:name w:val="Odst. bez č."/>
    <w:basedOn w:val="Normln"/>
    <w:link w:val="OdstbezChar"/>
    <w:qFormat/>
    <w:rsid w:val="0031317F"/>
    <w:pPr>
      <w:widowControl w:val="0"/>
      <w:ind w:left="680"/>
    </w:pPr>
  </w:style>
  <w:style w:type="character" w:customStyle="1" w:styleId="OdstbezChar">
    <w:name w:val="Odst. bez č. Char"/>
    <w:basedOn w:val="Standardnpsmoodstavce"/>
    <w:link w:val="Odstbez"/>
    <w:rsid w:val="0031317F"/>
    <w:rPr>
      <w:sz w:val="18"/>
    </w:rPr>
  </w:style>
  <w:style w:type="paragraph" w:customStyle="1" w:styleId="11odst">
    <w:name w:val="1.1 odst."/>
    <w:basedOn w:val="Normln"/>
    <w:link w:val="11odstChar"/>
    <w:qFormat/>
    <w:rsid w:val="008731F9"/>
    <w:pPr>
      <w:widowControl w:val="0"/>
      <w:numPr>
        <w:ilvl w:val="1"/>
        <w:numId w:val="1"/>
      </w:numPr>
    </w:pPr>
  </w:style>
  <w:style w:type="character" w:customStyle="1" w:styleId="11odstChar">
    <w:name w:val="1.1 odst. Char"/>
    <w:basedOn w:val="Standardnpsmoodstavce"/>
    <w:link w:val="11odst"/>
    <w:rsid w:val="008731F9"/>
    <w:rPr>
      <w:sz w:val="18"/>
    </w:rPr>
  </w:style>
  <w:style w:type="paragraph" w:customStyle="1" w:styleId="11odsttu">
    <w:name w:val="1.1 odst. tuč."/>
    <w:basedOn w:val="11odst"/>
    <w:link w:val="11odsttuChar"/>
    <w:qFormat/>
    <w:rsid w:val="006513FB"/>
    <w:rPr>
      <w:b/>
    </w:rPr>
  </w:style>
  <w:style w:type="character" w:customStyle="1" w:styleId="11odsttuChar">
    <w:name w:val="1.1 odst. tuč. Char"/>
    <w:basedOn w:val="11odstChar"/>
    <w:link w:val="11odsttu"/>
    <w:rsid w:val="006513FB"/>
    <w:rPr>
      <w:b/>
      <w:sz w:val="18"/>
    </w:rPr>
  </w:style>
  <w:style w:type="paragraph" w:customStyle="1" w:styleId="Plohynadpis">
    <w:name w:val="Přílohy nadpis"/>
    <w:basedOn w:val="Normln"/>
    <w:link w:val="PlohynadpisChar"/>
    <w:qFormat/>
    <w:rsid w:val="00867D36"/>
    <w:pPr>
      <w:widowControl w:val="0"/>
      <w:tabs>
        <w:tab w:val="num" w:pos="709"/>
      </w:tabs>
      <w:spacing w:before="600"/>
      <w:ind w:left="680"/>
    </w:pPr>
    <w:rPr>
      <w:rFonts w:eastAsia="Times New Roman" w:cs="Times New Roman"/>
      <w:b/>
      <w:iCs/>
      <w:szCs w:val="18"/>
    </w:rPr>
  </w:style>
  <w:style w:type="character" w:customStyle="1" w:styleId="PlohynadpisChar">
    <w:name w:val="Přílohy nadpis Char"/>
    <w:basedOn w:val="Standardnpsmoodstavce"/>
    <w:link w:val="Plohynadpis"/>
    <w:rsid w:val="00867D36"/>
    <w:rPr>
      <w:rFonts w:eastAsia="Times New Roman" w:cs="Times New Roman"/>
      <w:b/>
      <w:iCs/>
      <w:sz w:val="18"/>
      <w:szCs w:val="18"/>
    </w:rPr>
  </w:style>
  <w:style w:type="paragraph" w:customStyle="1" w:styleId="Plohy">
    <w:name w:val="Přílohy"/>
    <w:basedOn w:val="Normln"/>
    <w:link w:val="PlohyChar"/>
    <w:qFormat/>
    <w:rsid w:val="00867D36"/>
    <w:pPr>
      <w:widowControl w:val="0"/>
      <w:numPr>
        <w:numId w:val="2"/>
      </w:numPr>
      <w:ind w:left="680" w:firstLine="0"/>
    </w:pPr>
    <w:rPr>
      <w:rFonts w:eastAsia="Verdana" w:cs="Times New Roman"/>
      <w:noProof/>
      <w:szCs w:val="18"/>
    </w:rPr>
  </w:style>
  <w:style w:type="character" w:customStyle="1" w:styleId="PlohyChar">
    <w:name w:val="Přílohy Char"/>
    <w:basedOn w:val="Standardnpsmoodstavce"/>
    <w:link w:val="Plohy"/>
    <w:rsid w:val="00867D36"/>
    <w:rPr>
      <w:rFonts w:eastAsia="Verdana" w:cs="Times New Roman"/>
      <w:noProof/>
      <w:sz w:val="18"/>
      <w:szCs w:val="18"/>
    </w:rPr>
  </w:style>
  <w:style w:type="paragraph" w:customStyle="1" w:styleId="111odst">
    <w:name w:val="1.1.1 odst."/>
    <w:basedOn w:val="Normln"/>
    <w:link w:val="111odstChar"/>
    <w:qFormat/>
    <w:rsid w:val="00684123"/>
    <w:pPr>
      <w:widowControl w:val="0"/>
      <w:numPr>
        <w:ilvl w:val="2"/>
        <w:numId w:val="1"/>
      </w:numPr>
      <w:ind w:left="851" w:hanging="851"/>
    </w:pPr>
    <w:rPr>
      <w:u w:color="000000"/>
    </w:rPr>
  </w:style>
  <w:style w:type="character" w:customStyle="1" w:styleId="111odstChar">
    <w:name w:val="1.1.1 odst. Char"/>
    <w:basedOn w:val="Standardnpsmoodstavce"/>
    <w:link w:val="111odst"/>
    <w:rsid w:val="00684123"/>
    <w:rPr>
      <w:sz w:val="18"/>
      <w:u w:color="000000"/>
    </w:rPr>
  </w:style>
  <w:style w:type="paragraph" w:customStyle="1" w:styleId="111odsttu">
    <w:name w:val="1.1.1 odst. tuč."/>
    <w:basedOn w:val="111odst"/>
    <w:link w:val="111odsttuChar"/>
    <w:qFormat/>
    <w:rsid w:val="0022373E"/>
    <w:rPr>
      <w:rFonts w:eastAsia="Verdana"/>
      <w:b/>
      <w:noProof/>
    </w:rPr>
  </w:style>
  <w:style w:type="character" w:customStyle="1" w:styleId="111odsttuChar">
    <w:name w:val="1.1.1 odst. tuč. Char"/>
    <w:basedOn w:val="111odstChar"/>
    <w:link w:val="111odsttu"/>
    <w:rsid w:val="0022373E"/>
    <w:rPr>
      <w:rFonts w:eastAsia="Verdana"/>
      <w:b/>
      <w:noProof/>
      <w:sz w:val="18"/>
      <w:u w:color="000000"/>
    </w:rPr>
  </w:style>
  <w:style w:type="paragraph" w:customStyle="1" w:styleId="odsta">
    <w:name w:val="odst. a)"/>
    <w:basedOn w:val="Normln"/>
    <w:link w:val="odstaChar"/>
    <w:qFormat/>
    <w:rsid w:val="00064E1D"/>
    <w:pPr>
      <w:widowControl w:val="0"/>
      <w:numPr>
        <w:numId w:val="8"/>
      </w:numPr>
    </w:pPr>
  </w:style>
  <w:style w:type="character" w:customStyle="1" w:styleId="odstaChar">
    <w:name w:val="odst. a) Char"/>
    <w:basedOn w:val="Standardnpsmoodstavce"/>
    <w:link w:val="odsta"/>
    <w:rsid w:val="00064E1D"/>
    <w:rPr>
      <w:sz w:val="18"/>
    </w:rPr>
  </w:style>
  <w:style w:type="paragraph" w:customStyle="1" w:styleId="odrky">
    <w:name w:val="odrážky"/>
    <w:basedOn w:val="Normln"/>
    <w:link w:val="odrkyChar"/>
    <w:qFormat/>
    <w:rsid w:val="0026687A"/>
    <w:pPr>
      <w:widowControl w:val="0"/>
      <w:numPr>
        <w:ilvl w:val="1"/>
        <w:numId w:val="6"/>
      </w:numPr>
    </w:pPr>
    <w:rPr>
      <w:rFonts w:eastAsia="Verdana"/>
    </w:rPr>
  </w:style>
  <w:style w:type="character" w:customStyle="1" w:styleId="odrkyChar">
    <w:name w:val="odrážky Char"/>
    <w:basedOn w:val="Standardnpsmoodstavce"/>
    <w:link w:val="odrky"/>
    <w:rsid w:val="0026687A"/>
    <w:rPr>
      <w:rFonts w:eastAsia="Verdana"/>
      <w:sz w:val="18"/>
    </w:rPr>
  </w:style>
  <w:style w:type="paragraph" w:customStyle="1" w:styleId="aodst">
    <w:name w:val="a) odst."/>
    <w:basedOn w:val="Normln"/>
    <w:link w:val="aodstChar"/>
    <w:qFormat/>
    <w:rsid w:val="0026687A"/>
    <w:pPr>
      <w:numPr>
        <w:numId w:val="7"/>
      </w:numPr>
    </w:pPr>
  </w:style>
  <w:style w:type="paragraph" w:customStyle="1" w:styleId="Tunnormln">
    <w:name w:val="Tučné normální"/>
    <w:basedOn w:val="Normln"/>
    <w:link w:val="TunnormlnChar"/>
    <w:qFormat/>
    <w:rsid w:val="006016F0"/>
    <w:rPr>
      <w:rFonts w:eastAsia="Times New Roman"/>
      <w:b/>
      <w:iCs/>
    </w:rPr>
  </w:style>
  <w:style w:type="character" w:customStyle="1" w:styleId="TunnormlnChar">
    <w:name w:val="Tučné normální Char"/>
    <w:basedOn w:val="Standardnpsmoodstavce"/>
    <w:link w:val="Tunnormln"/>
    <w:rsid w:val="006016F0"/>
    <w:rPr>
      <w:rFonts w:eastAsia="Times New Roman"/>
      <w:b/>
      <w:iCs/>
      <w:sz w:val="18"/>
    </w:rPr>
  </w:style>
  <w:style w:type="paragraph" w:customStyle="1" w:styleId="info">
    <w:name w:val="info"/>
    <w:basedOn w:val="Normln"/>
    <w:link w:val="infoChar"/>
    <w:qFormat/>
    <w:rsid w:val="0045532F"/>
    <w:pPr>
      <w:spacing w:before="0" w:after="0"/>
    </w:pPr>
    <w:rPr>
      <w:rFonts w:eastAsia="Verdana" w:cs="Times New Roman"/>
      <w:sz w:val="14"/>
      <w:szCs w:val="18"/>
    </w:rPr>
  </w:style>
  <w:style w:type="character" w:customStyle="1" w:styleId="infoChar">
    <w:name w:val="info Char"/>
    <w:basedOn w:val="Standardnpsmoodstavce"/>
    <w:link w:val="info"/>
    <w:rsid w:val="0045532F"/>
    <w:rPr>
      <w:rFonts w:eastAsia="Verdana" w:cs="Times New Roman"/>
      <w:sz w:val="14"/>
      <w:szCs w:val="18"/>
    </w:rPr>
  </w:style>
  <w:style w:type="paragraph" w:customStyle="1" w:styleId="KurzvaT">
    <w:name w:val="Kurzíva T"/>
    <w:basedOn w:val="Normln"/>
    <w:link w:val="KurzvaTChar"/>
    <w:qFormat/>
    <w:rsid w:val="00FC1D01"/>
    <w:rPr>
      <w:b/>
      <w:i/>
    </w:rPr>
  </w:style>
  <w:style w:type="character" w:customStyle="1" w:styleId="KurzvaTChar">
    <w:name w:val="Kurzíva T Char"/>
    <w:basedOn w:val="Standardnpsmoodstavce"/>
    <w:link w:val="KurzvaT"/>
    <w:rsid w:val="00FC1D01"/>
    <w:rPr>
      <w:b/>
      <w:i/>
      <w:sz w:val="18"/>
    </w:rPr>
  </w:style>
  <w:style w:type="character" w:customStyle="1" w:styleId="Kurzva">
    <w:name w:val="Kurzíva"/>
    <w:basedOn w:val="Standardnpsmoodstavce"/>
    <w:uiPriority w:val="1"/>
    <w:qFormat/>
    <w:rsid w:val="002535EC"/>
    <w:rPr>
      <w:i/>
    </w:rPr>
  </w:style>
  <w:style w:type="paragraph" w:customStyle="1" w:styleId="Podpisovpole">
    <w:name w:val="Podpisové pole"/>
    <w:basedOn w:val="Normln"/>
    <w:link w:val="PodpisovpoleChar"/>
    <w:qFormat/>
    <w:rsid w:val="002535EC"/>
    <w:pPr>
      <w:widowControl w:val="0"/>
      <w:spacing w:before="1000" w:after="0"/>
    </w:pPr>
    <w:rPr>
      <w:rFonts w:eastAsia="Verdana" w:cs="Times New Roman"/>
      <w:noProof/>
      <w:szCs w:val="18"/>
    </w:rPr>
  </w:style>
  <w:style w:type="character" w:customStyle="1" w:styleId="PodpisovpoleChar">
    <w:name w:val="Podpisové pole Char"/>
    <w:basedOn w:val="Standardnpsmoodstavce"/>
    <w:link w:val="Podpisovpole"/>
    <w:rsid w:val="002535EC"/>
    <w:rPr>
      <w:rFonts w:eastAsia="Verdana" w:cs="Times New Roman"/>
      <w:noProof/>
      <w:sz w:val="18"/>
      <w:szCs w:val="18"/>
    </w:rPr>
  </w:style>
  <w:style w:type="paragraph" w:customStyle="1" w:styleId="Normlnlnek">
    <w:name w:val="Normální článek"/>
    <w:basedOn w:val="Nadpis1"/>
    <w:next w:val="Normlnodstavec"/>
    <w:link w:val="NormlnlnekChar"/>
    <w:qFormat/>
    <w:rsid w:val="00C664F4"/>
    <w:pPr>
      <w:spacing w:before="240"/>
    </w:pPr>
    <w:rPr>
      <w:rFonts w:eastAsia="Times New Roman" w:cs="Times New Roman"/>
      <w:iCs/>
      <w:sz w:val="18"/>
      <w:szCs w:val="18"/>
    </w:rPr>
  </w:style>
  <w:style w:type="paragraph" w:customStyle="1" w:styleId="1lnek0">
    <w:name w:val="1.článek"/>
    <w:basedOn w:val="Normlnlnek"/>
    <w:qFormat/>
    <w:rsid w:val="00C664F4"/>
    <w:pPr>
      <w:keepLines w:val="0"/>
      <w:spacing w:after="120"/>
      <w:ind w:left="680" w:hanging="680"/>
    </w:pPr>
  </w:style>
  <w:style w:type="character" w:customStyle="1" w:styleId="NormlnlnekChar">
    <w:name w:val="Normální článek Char"/>
    <w:basedOn w:val="Nadpis1Char"/>
    <w:link w:val="Normlnlnek"/>
    <w:rsid w:val="00C664F4"/>
    <w:rPr>
      <w:rFonts w:ascii="Verdana" w:eastAsia="Times New Roman" w:hAnsi="Verdana" w:cs="Times New Roman"/>
      <w:b/>
      <w:bCs/>
      <w:iCs/>
      <w:color w:val="365F91" w:themeColor="accent1" w:themeShade="BF"/>
      <w:sz w:val="18"/>
      <w:szCs w:val="18"/>
    </w:rPr>
  </w:style>
  <w:style w:type="paragraph" w:customStyle="1" w:styleId="11odst0">
    <w:name w:val="1.1. odst."/>
    <w:basedOn w:val="Normlnodstavec"/>
    <w:link w:val="11odstChar0"/>
    <w:qFormat/>
    <w:rsid w:val="00C664F4"/>
    <w:pPr>
      <w:keepNext w:val="0"/>
      <w:keepLines w:val="0"/>
      <w:widowControl w:val="0"/>
      <w:tabs>
        <w:tab w:val="clear" w:pos="1361"/>
      </w:tabs>
      <w:spacing w:before="120" w:after="120"/>
      <w:ind w:left="680" w:hanging="680"/>
    </w:pPr>
  </w:style>
  <w:style w:type="character" w:customStyle="1" w:styleId="11odstChar0">
    <w:name w:val="1.1. odst. Char"/>
    <w:basedOn w:val="Standardnpsmoodstavce"/>
    <w:link w:val="11odst0"/>
    <w:rsid w:val="00C664F4"/>
    <w:rPr>
      <w:rFonts w:eastAsia="Verdana" w:cstheme="majorBidi"/>
      <w:bCs/>
      <w:noProof/>
      <w:sz w:val="18"/>
      <w:szCs w:val="26"/>
    </w:rPr>
  </w:style>
  <w:style w:type="paragraph" w:customStyle="1" w:styleId="111odst0">
    <w:name w:val="1.1.1. odst."/>
    <w:basedOn w:val="Normln"/>
    <w:link w:val="111odstChar0"/>
    <w:qFormat/>
    <w:rsid w:val="00C664F4"/>
    <w:pPr>
      <w:widowControl w:val="0"/>
      <w:ind w:left="680" w:hanging="680"/>
    </w:pPr>
  </w:style>
  <w:style w:type="character" w:customStyle="1" w:styleId="111odstChar0">
    <w:name w:val="1.1.1. odst. Char"/>
    <w:basedOn w:val="Standardnpsmoodstavce"/>
    <w:link w:val="111odst0"/>
    <w:rsid w:val="00C664F4"/>
    <w:rPr>
      <w:sz w:val="18"/>
    </w:rPr>
  </w:style>
  <w:style w:type="paragraph" w:customStyle="1" w:styleId="spojka4uroven">
    <w:name w:val="spojka 4 uroven"/>
    <w:basedOn w:val="Normln"/>
    <w:link w:val="spojka4urovenChar"/>
    <w:qFormat/>
    <w:rsid w:val="00454501"/>
    <w:pPr>
      <w:widowControl w:val="0"/>
      <w:ind w:left="1276"/>
    </w:pPr>
    <w:rPr>
      <w:rFonts w:eastAsia="Verdana"/>
      <w:u w:color="000000"/>
      <w:bdr w:val="nil"/>
    </w:rPr>
  </w:style>
  <w:style w:type="character" w:customStyle="1" w:styleId="spojka4urovenChar">
    <w:name w:val="spojka 4 uroven Char"/>
    <w:basedOn w:val="Standardnpsmoodstavce"/>
    <w:link w:val="spojka4uroven"/>
    <w:rsid w:val="00454501"/>
    <w:rPr>
      <w:rFonts w:eastAsia="Verdana"/>
      <w:sz w:val="18"/>
      <w:u w:color="000000"/>
      <w:bdr w:val="nil"/>
    </w:rPr>
  </w:style>
  <w:style w:type="paragraph" w:customStyle="1" w:styleId="aodst0">
    <w:name w:val="a. odst."/>
    <w:basedOn w:val="Normln"/>
    <w:qFormat/>
    <w:rsid w:val="009F6567"/>
    <w:pPr>
      <w:widowControl w:val="0"/>
      <w:ind w:left="1134" w:hanging="425"/>
      <w:outlineLvl w:val="1"/>
    </w:pPr>
    <w:rPr>
      <w:rFonts w:asciiTheme="minorHAnsi" w:eastAsia="Times New Roman" w:hAnsiTheme="minorHAnsi" w:cs="Times New Roman"/>
      <w:bCs/>
      <w:iCs/>
      <w:szCs w:val="18"/>
    </w:rPr>
  </w:style>
  <w:style w:type="character" w:customStyle="1" w:styleId="aodstChar">
    <w:name w:val="a) odst. Char"/>
    <w:basedOn w:val="Standardnpsmoodstavce"/>
    <w:link w:val="aodst"/>
    <w:rsid w:val="00BD3D27"/>
    <w:rPr>
      <w:sz w:val="18"/>
    </w:rPr>
  </w:style>
  <w:style w:type="character" w:customStyle="1" w:styleId="Podtrenotun">
    <w:name w:val="Podtrženo tučně"/>
    <w:basedOn w:val="111odstChar0"/>
    <w:uiPriority w:val="1"/>
    <w:qFormat/>
    <w:rsid w:val="00BD3D27"/>
    <w:rPr>
      <w:b/>
      <w:bCs/>
      <w:sz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00052">
      <w:bodyDiv w:val="1"/>
      <w:marLeft w:val="0"/>
      <w:marRight w:val="0"/>
      <w:marTop w:val="0"/>
      <w:marBottom w:val="0"/>
      <w:divBdr>
        <w:top w:val="none" w:sz="0" w:space="0" w:color="auto"/>
        <w:left w:val="none" w:sz="0" w:space="0" w:color="auto"/>
        <w:bottom w:val="none" w:sz="0" w:space="0" w:color="auto"/>
        <w:right w:val="none" w:sz="0" w:space="0" w:color="auto"/>
      </w:divBdr>
    </w:div>
    <w:div w:id="316689860">
      <w:bodyDiv w:val="1"/>
      <w:marLeft w:val="0"/>
      <w:marRight w:val="0"/>
      <w:marTop w:val="0"/>
      <w:marBottom w:val="0"/>
      <w:divBdr>
        <w:top w:val="none" w:sz="0" w:space="0" w:color="auto"/>
        <w:left w:val="none" w:sz="0" w:space="0" w:color="auto"/>
        <w:bottom w:val="none" w:sz="0" w:space="0" w:color="auto"/>
        <w:right w:val="none" w:sz="0" w:space="0" w:color="auto"/>
      </w:divBdr>
    </w:div>
    <w:div w:id="384762712">
      <w:bodyDiv w:val="1"/>
      <w:marLeft w:val="0"/>
      <w:marRight w:val="0"/>
      <w:marTop w:val="0"/>
      <w:marBottom w:val="0"/>
      <w:divBdr>
        <w:top w:val="none" w:sz="0" w:space="0" w:color="auto"/>
        <w:left w:val="none" w:sz="0" w:space="0" w:color="auto"/>
        <w:bottom w:val="none" w:sz="0" w:space="0" w:color="auto"/>
        <w:right w:val="none" w:sz="0" w:space="0" w:color="auto"/>
      </w:divBdr>
    </w:div>
    <w:div w:id="488441312">
      <w:bodyDiv w:val="1"/>
      <w:marLeft w:val="0"/>
      <w:marRight w:val="0"/>
      <w:marTop w:val="0"/>
      <w:marBottom w:val="0"/>
      <w:divBdr>
        <w:top w:val="none" w:sz="0" w:space="0" w:color="auto"/>
        <w:left w:val="none" w:sz="0" w:space="0" w:color="auto"/>
        <w:bottom w:val="none" w:sz="0" w:space="0" w:color="auto"/>
        <w:right w:val="none" w:sz="0" w:space="0" w:color="auto"/>
      </w:divBdr>
    </w:div>
    <w:div w:id="542443550">
      <w:bodyDiv w:val="1"/>
      <w:marLeft w:val="0"/>
      <w:marRight w:val="0"/>
      <w:marTop w:val="0"/>
      <w:marBottom w:val="0"/>
      <w:divBdr>
        <w:top w:val="none" w:sz="0" w:space="0" w:color="auto"/>
        <w:left w:val="none" w:sz="0" w:space="0" w:color="auto"/>
        <w:bottom w:val="none" w:sz="0" w:space="0" w:color="auto"/>
        <w:right w:val="none" w:sz="0" w:space="0" w:color="auto"/>
      </w:divBdr>
    </w:div>
    <w:div w:id="694114041">
      <w:bodyDiv w:val="1"/>
      <w:marLeft w:val="0"/>
      <w:marRight w:val="0"/>
      <w:marTop w:val="0"/>
      <w:marBottom w:val="0"/>
      <w:divBdr>
        <w:top w:val="none" w:sz="0" w:space="0" w:color="auto"/>
        <w:left w:val="none" w:sz="0" w:space="0" w:color="auto"/>
        <w:bottom w:val="none" w:sz="0" w:space="0" w:color="auto"/>
        <w:right w:val="none" w:sz="0" w:space="0" w:color="auto"/>
      </w:divBdr>
    </w:div>
    <w:div w:id="857156160">
      <w:bodyDiv w:val="1"/>
      <w:marLeft w:val="0"/>
      <w:marRight w:val="0"/>
      <w:marTop w:val="0"/>
      <w:marBottom w:val="0"/>
      <w:divBdr>
        <w:top w:val="none" w:sz="0" w:space="0" w:color="auto"/>
        <w:left w:val="none" w:sz="0" w:space="0" w:color="auto"/>
        <w:bottom w:val="none" w:sz="0" w:space="0" w:color="auto"/>
        <w:right w:val="none" w:sz="0" w:space="0" w:color="auto"/>
      </w:divBdr>
    </w:div>
    <w:div w:id="1202011925">
      <w:bodyDiv w:val="1"/>
      <w:marLeft w:val="0"/>
      <w:marRight w:val="0"/>
      <w:marTop w:val="0"/>
      <w:marBottom w:val="0"/>
      <w:divBdr>
        <w:top w:val="none" w:sz="0" w:space="0" w:color="auto"/>
        <w:left w:val="none" w:sz="0" w:space="0" w:color="auto"/>
        <w:bottom w:val="none" w:sz="0" w:space="0" w:color="auto"/>
        <w:right w:val="none" w:sz="0" w:space="0" w:color="auto"/>
      </w:divBdr>
    </w:div>
    <w:div w:id="1755738573">
      <w:bodyDiv w:val="1"/>
      <w:marLeft w:val="0"/>
      <w:marRight w:val="0"/>
      <w:marTop w:val="0"/>
      <w:marBottom w:val="0"/>
      <w:divBdr>
        <w:top w:val="none" w:sz="0" w:space="0" w:color="auto"/>
        <w:left w:val="none" w:sz="0" w:space="0" w:color="auto"/>
        <w:bottom w:val="none" w:sz="0" w:space="0" w:color="auto"/>
        <w:right w:val="none" w:sz="0" w:space="0" w:color="auto"/>
      </w:divBdr>
    </w:div>
    <w:div w:id="1802264493">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manu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CS/TXT/PDF/?uri=CELEX:32016R0007&amp;from=c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manual.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Obecné"/>
          <w:gallery w:val="placeholder"/>
        </w:category>
        <w:types>
          <w:type w:val="bbPlcHdr"/>
        </w:types>
        <w:behaviors>
          <w:behavior w:val="content"/>
        </w:behaviors>
        <w:guid w:val="{386FA363-7412-4C27-B69A-92A10B63C05D}"/>
      </w:docPartPr>
      <w:docPartBody>
        <w:p w:rsidR="00D0252F" w:rsidRDefault="00D0252F">
          <w:r w:rsidRPr="00E166AF">
            <w:rPr>
              <w:rStyle w:val="Zstupntext"/>
            </w:rPr>
            <w:t>Klikněte sem a zadejte text.</w:t>
          </w:r>
        </w:p>
      </w:docPartBody>
    </w:docPart>
    <w:docPart>
      <w:docPartPr>
        <w:name w:val="8AFD75F697AA40079AC8F06D2D524456"/>
        <w:category>
          <w:name w:val="Obecné"/>
          <w:gallery w:val="placeholder"/>
        </w:category>
        <w:types>
          <w:type w:val="bbPlcHdr"/>
        </w:types>
        <w:behaviors>
          <w:behavior w:val="content"/>
        </w:behaviors>
        <w:guid w:val="{7D7E320C-38E4-4405-8658-1AC9AE76493E}"/>
      </w:docPartPr>
      <w:docPartBody>
        <w:p w:rsidR="005A1A7E" w:rsidRDefault="006B76E0">
          <w:pPr>
            <w:pStyle w:val="8AFD75F697AA40079AC8F06D2D524456"/>
          </w:pPr>
          <w:r w:rsidRPr="00AC3A26">
            <w:rPr>
              <w:rStyle w:val="Zstupntext"/>
            </w:rPr>
            <w:t>[Klíčová slova]</w:t>
          </w:r>
        </w:p>
      </w:docPartBody>
    </w:docPart>
    <w:docPart>
      <w:docPartPr>
        <w:name w:val="088D4044C5A3466E90FE0130E30B8A27"/>
        <w:category>
          <w:name w:val="Obecné"/>
          <w:gallery w:val="placeholder"/>
        </w:category>
        <w:types>
          <w:type w:val="bbPlcHdr"/>
        </w:types>
        <w:behaviors>
          <w:behavior w:val="content"/>
        </w:behaviors>
        <w:guid w:val="{AD3B42DF-FDB4-4EAC-99BA-A22B1F6844AF}"/>
      </w:docPartPr>
      <w:docPartBody>
        <w:p w:rsidR="005A1A7E" w:rsidRDefault="006B76E0">
          <w:pPr>
            <w:pStyle w:val="088D4044C5A3466E90FE0130E30B8A27"/>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6E0"/>
    <w:rsid w:val="00003F4B"/>
    <w:rsid w:val="00010C4C"/>
    <w:rsid w:val="00024D1E"/>
    <w:rsid w:val="00046877"/>
    <w:rsid w:val="000573FA"/>
    <w:rsid w:val="00063C7E"/>
    <w:rsid w:val="000658AE"/>
    <w:rsid w:val="0008302D"/>
    <w:rsid w:val="00083897"/>
    <w:rsid w:val="00084A1E"/>
    <w:rsid w:val="00091189"/>
    <w:rsid w:val="00091236"/>
    <w:rsid w:val="000A5E56"/>
    <w:rsid w:val="000C5B51"/>
    <w:rsid w:val="000D7232"/>
    <w:rsid w:val="000E544C"/>
    <w:rsid w:val="000F1A36"/>
    <w:rsid w:val="00131B90"/>
    <w:rsid w:val="0014218A"/>
    <w:rsid w:val="00166806"/>
    <w:rsid w:val="00195615"/>
    <w:rsid w:val="00196D00"/>
    <w:rsid w:val="001A18B9"/>
    <w:rsid w:val="001A57B1"/>
    <w:rsid w:val="001D098F"/>
    <w:rsid w:val="001E0643"/>
    <w:rsid w:val="001F3C89"/>
    <w:rsid w:val="00203CD1"/>
    <w:rsid w:val="00216DBD"/>
    <w:rsid w:val="002213B3"/>
    <w:rsid w:val="002221E6"/>
    <w:rsid w:val="00231411"/>
    <w:rsid w:val="00245A38"/>
    <w:rsid w:val="002536E7"/>
    <w:rsid w:val="00255310"/>
    <w:rsid w:val="002A79E8"/>
    <w:rsid w:val="002B351F"/>
    <w:rsid w:val="002B6DFB"/>
    <w:rsid w:val="002E24B1"/>
    <w:rsid w:val="002E6B31"/>
    <w:rsid w:val="00321961"/>
    <w:rsid w:val="003268B5"/>
    <w:rsid w:val="003336FE"/>
    <w:rsid w:val="00337BD0"/>
    <w:rsid w:val="00340FCF"/>
    <w:rsid w:val="00346BC8"/>
    <w:rsid w:val="00357AF2"/>
    <w:rsid w:val="00362C40"/>
    <w:rsid w:val="003631FE"/>
    <w:rsid w:val="003C1C15"/>
    <w:rsid w:val="003D1EB8"/>
    <w:rsid w:val="003D29D7"/>
    <w:rsid w:val="003E5689"/>
    <w:rsid w:val="00421F47"/>
    <w:rsid w:val="004517E5"/>
    <w:rsid w:val="004626E1"/>
    <w:rsid w:val="004A0D27"/>
    <w:rsid w:val="004B2126"/>
    <w:rsid w:val="004E05B3"/>
    <w:rsid w:val="004E0C0F"/>
    <w:rsid w:val="004F02F9"/>
    <w:rsid w:val="005024F1"/>
    <w:rsid w:val="005122A1"/>
    <w:rsid w:val="00546948"/>
    <w:rsid w:val="0056612E"/>
    <w:rsid w:val="00567D34"/>
    <w:rsid w:val="005A1A7E"/>
    <w:rsid w:val="005D5578"/>
    <w:rsid w:val="005D6A0B"/>
    <w:rsid w:val="005F0179"/>
    <w:rsid w:val="005F29C0"/>
    <w:rsid w:val="005F49C3"/>
    <w:rsid w:val="00627853"/>
    <w:rsid w:val="0063296A"/>
    <w:rsid w:val="00666E1F"/>
    <w:rsid w:val="00672E79"/>
    <w:rsid w:val="00681F2C"/>
    <w:rsid w:val="006A6079"/>
    <w:rsid w:val="006B1B1D"/>
    <w:rsid w:val="006B76E0"/>
    <w:rsid w:val="006B7772"/>
    <w:rsid w:val="006E6AFD"/>
    <w:rsid w:val="006F49A4"/>
    <w:rsid w:val="00703290"/>
    <w:rsid w:val="00751B9F"/>
    <w:rsid w:val="00785022"/>
    <w:rsid w:val="0078745C"/>
    <w:rsid w:val="007B083C"/>
    <w:rsid w:val="007B6A9E"/>
    <w:rsid w:val="007D0EF1"/>
    <w:rsid w:val="008013B5"/>
    <w:rsid w:val="00822D5A"/>
    <w:rsid w:val="0086266F"/>
    <w:rsid w:val="0086479E"/>
    <w:rsid w:val="008730EB"/>
    <w:rsid w:val="008B7B7D"/>
    <w:rsid w:val="008D125A"/>
    <w:rsid w:val="008D561A"/>
    <w:rsid w:val="008E5218"/>
    <w:rsid w:val="0091243F"/>
    <w:rsid w:val="0095483E"/>
    <w:rsid w:val="0096478A"/>
    <w:rsid w:val="00973C48"/>
    <w:rsid w:val="00980733"/>
    <w:rsid w:val="009913C8"/>
    <w:rsid w:val="009B6661"/>
    <w:rsid w:val="009C2BAC"/>
    <w:rsid w:val="009C2C22"/>
    <w:rsid w:val="009F6842"/>
    <w:rsid w:val="009F7466"/>
    <w:rsid w:val="00A25951"/>
    <w:rsid w:val="00A3392E"/>
    <w:rsid w:val="00AA38D9"/>
    <w:rsid w:val="00AC5741"/>
    <w:rsid w:val="00AF5C6D"/>
    <w:rsid w:val="00B264B1"/>
    <w:rsid w:val="00B306FB"/>
    <w:rsid w:val="00B55D36"/>
    <w:rsid w:val="00B62F42"/>
    <w:rsid w:val="00B63240"/>
    <w:rsid w:val="00B708F2"/>
    <w:rsid w:val="00B94646"/>
    <w:rsid w:val="00B96CA2"/>
    <w:rsid w:val="00B970F3"/>
    <w:rsid w:val="00BD61CD"/>
    <w:rsid w:val="00BE4804"/>
    <w:rsid w:val="00C07FB6"/>
    <w:rsid w:val="00C33B35"/>
    <w:rsid w:val="00C44EEB"/>
    <w:rsid w:val="00C746CC"/>
    <w:rsid w:val="00C80D85"/>
    <w:rsid w:val="00CB5D04"/>
    <w:rsid w:val="00CC5128"/>
    <w:rsid w:val="00CC78A1"/>
    <w:rsid w:val="00CE7F44"/>
    <w:rsid w:val="00CF790D"/>
    <w:rsid w:val="00D0252F"/>
    <w:rsid w:val="00D1461C"/>
    <w:rsid w:val="00D22E08"/>
    <w:rsid w:val="00D343FC"/>
    <w:rsid w:val="00D63DCB"/>
    <w:rsid w:val="00D748D0"/>
    <w:rsid w:val="00D8131D"/>
    <w:rsid w:val="00D902EA"/>
    <w:rsid w:val="00DA646B"/>
    <w:rsid w:val="00DC36E4"/>
    <w:rsid w:val="00E1009C"/>
    <w:rsid w:val="00E12A67"/>
    <w:rsid w:val="00E17A34"/>
    <w:rsid w:val="00E73137"/>
    <w:rsid w:val="00E84FCF"/>
    <w:rsid w:val="00E9590A"/>
    <w:rsid w:val="00EC572E"/>
    <w:rsid w:val="00EC6BFB"/>
    <w:rsid w:val="00EE7EFD"/>
    <w:rsid w:val="00F02D8B"/>
    <w:rsid w:val="00F1204D"/>
    <w:rsid w:val="00F325C9"/>
    <w:rsid w:val="00F36C1B"/>
    <w:rsid w:val="00F45962"/>
    <w:rsid w:val="00F475E6"/>
    <w:rsid w:val="00F75613"/>
    <w:rsid w:val="00F8418E"/>
    <w:rsid w:val="00FA5FD6"/>
    <w:rsid w:val="00FB0D90"/>
    <w:rsid w:val="00FC4F61"/>
    <w:rsid w:val="00FD5F07"/>
    <w:rsid w:val="00FD6CF9"/>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D1EB8"/>
    <w:rPr>
      <w:color w:val="808080"/>
    </w:rPr>
  </w:style>
  <w:style w:type="paragraph" w:customStyle="1" w:styleId="B564955F77CA4647A122A0F491E6B9DB">
    <w:name w:val="B564955F77CA4647A122A0F491E6B9DB"/>
    <w:rsid w:val="003D1EB8"/>
    <w:pPr>
      <w:spacing w:after="160" w:line="278" w:lineRule="auto"/>
    </w:pPr>
    <w:rPr>
      <w:kern w:val="2"/>
      <w:sz w:val="24"/>
      <w:szCs w:val="24"/>
      <w14:ligatures w14:val="standardContextual"/>
    </w:rPr>
  </w:style>
  <w:style w:type="paragraph" w:customStyle="1" w:styleId="DC412F771E0F46419A74BBF6D44EFBD2">
    <w:name w:val="DC412F771E0F46419A74BBF6D44EFBD2"/>
    <w:rsid w:val="003D1EB8"/>
    <w:pPr>
      <w:spacing w:after="160" w:line="278" w:lineRule="auto"/>
    </w:pPr>
    <w:rPr>
      <w:kern w:val="2"/>
      <w:sz w:val="24"/>
      <w:szCs w:val="24"/>
      <w14:ligatures w14:val="standardContextual"/>
    </w:rPr>
  </w:style>
  <w:style w:type="paragraph" w:customStyle="1" w:styleId="13FF0567818B409A9C7A669FADE617AF">
    <w:name w:val="13FF0567818B409A9C7A669FADE617AF"/>
    <w:rsid w:val="00B306FB"/>
    <w:pPr>
      <w:spacing w:after="160" w:line="278" w:lineRule="auto"/>
    </w:pPr>
    <w:rPr>
      <w:kern w:val="2"/>
      <w:sz w:val="24"/>
      <w:szCs w:val="24"/>
      <w14:ligatures w14:val="standardContextual"/>
    </w:rPr>
  </w:style>
  <w:style w:type="paragraph" w:customStyle="1" w:styleId="897B8F591FBF4ABE925F2BD05EAE6ABF">
    <w:name w:val="897B8F591FBF4ABE925F2BD05EAE6ABF"/>
    <w:rsid w:val="00B306FB"/>
    <w:pPr>
      <w:spacing w:after="160" w:line="278" w:lineRule="auto"/>
    </w:pPr>
    <w:rPr>
      <w:kern w:val="2"/>
      <w:sz w:val="24"/>
      <w:szCs w:val="24"/>
      <w14:ligatures w14:val="standardContextual"/>
    </w:rPr>
  </w:style>
  <w:style w:type="paragraph" w:customStyle="1" w:styleId="5E9E8E9F3A424DD3B3CE0123AC767835">
    <w:name w:val="5E9E8E9F3A424DD3B3CE0123AC767835"/>
    <w:rsid w:val="00B306FB"/>
    <w:pPr>
      <w:spacing w:after="160" w:line="278" w:lineRule="auto"/>
    </w:pPr>
    <w:rPr>
      <w:kern w:val="2"/>
      <w:sz w:val="24"/>
      <w:szCs w:val="24"/>
      <w14:ligatures w14:val="standardContextual"/>
    </w:rPr>
  </w:style>
  <w:style w:type="paragraph" w:customStyle="1" w:styleId="8AFD75F697AA40079AC8F06D2D524456">
    <w:name w:val="8AFD75F697AA40079AC8F06D2D524456"/>
    <w:pPr>
      <w:spacing w:after="160" w:line="278" w:lineRule="auto"/>
    </w:pPr>
    <w:rPr>
      <w:kern w:val="2"/>
      <w:sz w:val="24"/>
      <w:szCs w:val="24"/>
      <w14:ligatures w14:val="standardContextual"/>
    </w:rPr>
  </w:style>
  <w:style w:type="paragraph" w:customStyle="1" w:styleId="088D4044C5A3466E90FE0130E30B8A27">
    <w:name w:val="088D4044C5A3466E90FE0130E30B8A27"/>
    <w:pPr>
      <w:spacing w:after="160" w:line="278" w:lineRule="auto"/>
    </w:pPr>
    <w:rPr>
      <w:kern w:val="2"/>
      <w:sz w:val="24"/>
      <w:szCs w:val="24"/>
      <w14:ligatures w14:val="standardContextual"/>
    </w:rPr>
  </w:style>
  <w:style w:type="paragraph" w:customStyle="1" w:styleId="05A174F40B504C52BAB3EFD5D851D384">
    <w:name w:val="05A174F40B504C52BAB3EFD5D851D384"/>
    <w:rsid w:val="003D1EB8"/>
    <w:pPr>
      <w:spacing w:after="160" w:line="278" w:lineRule="auto"/>
    </w:pPr>
    <w:rPr>
      <w:kern w:val="2"/>
      <w:sz w:val="24"/>
      <w:szCs w:val="24"/>
      <w14:ligatures w14:val="standardContextual"/>
    </w:rPr>
  </w:style>
  <w:style w:type="paragraph" w:customStyle="1" w:styleId="638B6C7EA38042AD83D8426C66C80B9D">
    <w:name w:val="638B6C7EA38042AD83D8426C66C80B9D"/>
    <w:rsid w:val="003D1EB8"/>
    <w:pPr>
      <w:spacing w:after="160" w:line="278" w:lineRule="auto"/>
    </w:pPr>
    <w:rPr>
      <w:kern w:val="2"/>
      <w:sz w:val="24"/>
      <w:szCs w:val="24"/>
      <w14:ligatures w14:val="standardContextual"/>
    </w:rPr>
  </w:style>
  <w:style w:type="paragraph" w:customStyle="1" w:styleId="6F97E71991374B66AE6F720B63BF96D5">
    <w:name w:val="6F97E71991374B66AE6F720B63BF96D5"/>
    <w:rsid w:val="003D1EB8"/>
    <w:pPr>
      <w:spacing w:after="160" w:line="278" w:lineRule="auto"/>
    </w:pPr>
    <w:rPr>
      <w:kern w:val="2"/>
      <w:sz w:val="24"/>
      <w:szCs w:val="24"/>
      <w14:ligatures w14:val="standardContextual"/>
    </w:rPr>
  </w:style>
  <w:style w:type="paragraph" w:customStyle="1" w:styleId="C49168886B6B407398487B570882A6C2">
    <w:name w:val="C49168886B6B407398487B570882A6C2"/>
    <w:rsid w:val="003D1EB8"/>
    <w:pPr>
      <w:spacing w:after="160" w:line="278" w:lineRule="auto"/>
    </w:pPr>
    <w:rPr>
      <w:kern w:val="2"/>
      <w:sz w:val="24"/>
      <w:szCs w:val="24"/>
      <w14:ligatures w14:val="standardContextual"/>
    </w:rPr>
  </w:style>
  <w:style w:type="paragraph" w:customStyle="1" w:styleId="2BAEE2A7BBA6403AAB77287F11D719D0">
    <w:name w:val="2BAEE2A7BBA6403AAB77287F11D719D0"/>
    <w:rsid w:val="003D1EB8"/>
    <w:pPr>
      <w:spacing w:after="160" w:line="278" w:lineRule="auto"/>
    </w:pPr>
    <w:rPr>
      <w:kern w:val="2"/>
      <w:sz w:val="24"/>
      <w:szCs w:val="24"/>
      <w14:ligatures w14:val="standardContextual"/>
    </w:rPr>
  </w:style>
  <w:style w:type="paragraph" w:customStyle="1" w:styleId="1A96D72E0268456983C8EC24FF73B4D0">
    <w:name w:val="1A96D72E0268456983C8EC24FF73B4D0"/>
    <w:rsid w:val="003D1EB8"/>
    <w:pPr>
      <w:spacing w:after="160" w:line="278" w:lineRule="auto"/>
    </w:pPr>
    <w:rPr>
      <w:kern w:val="2"/>
      <w:sz w:val="24"/>
      <w:szCs w:val="24"/>
      <w14:ligatures w14:val="standardContextual"/>
    </w:rPr>
  </w:style>
  <w:style w:type="paragraph" w:customStyle="1" w:styleId="BD1C0FC3AFC04156BBE5B56B80949767">
    <w:name w:val="BD1C0FC3AFC04156BBE5B56B80949767"/>
    <w:rsid w:val="003D1EB8"/>
    <w:pPr>
      <w:spacing w:after="160" w:line="278" w:lineRule="auto"/>
    </w:pPr>
    <w:rPr>
      <w:kern w:val="2"/>
      <w:sz w:val="24"/>
      <w:szCs w:val="24"/>
      <w14:ligatures w14:val="standardContextual"/>
    </w:rPr>
  </w:style>
  <w:style w:type="paragraph" w:customStyle="1" w:styleId="EC7CF4AC5D9E4D239249DD3EF948190A">
    <w:name w:val="EC7CF4AC5D9E4D239249DD3EF948190A"/>
    <w:rsid w:val="003D1EB8"/>
    <w:pPr>
      <w:spacing w:after="160" w:line="278" w:lineRule="auto"/>
    </w:pPr>
    <w:rPr>
      <w:kern w:val="2"/>
      <w:sz w:val="24"/>
      <w:szCs w:val="24"/>
      <w14:ligatures w14:val="standardContextual"/>
    </w:rPr>
  </w:style>
  <w:style w:type="paragraph" w:customStyle="1" w:styleId="11E7DB83606F40D2A67948AD671CE3A0">
    <w:name w:val="11E7DB83606F40D2A67948AD671CE3A0"/>
    <w:rsid w:val="003D1EB8"/>
    <w:pPr>
      <w:spacing w:after="160" w:line="278" w:lineRule="auto"/>
    </w:pPr>
    <w:rPr>
      <w:kern w:val="2"/>
      <w:sz w:val="24"/>
      <w:szCs w:val="24"/>
      <w14:ligatures w14:val="standardContextual"/>
    </w:rPr>
  </w:style>
  <w:style w:type="paragraph" w:customStyle="1" w:styleId="E46B9D48B9C643CBAF0E3AB34692F402">
    <w:name w:val="E46B9D48B9C643CBAF0E3AB34692F402"/>
    <w:rsid w:val="003D1EB8"/>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2.xml><?xml version="1.0" encoding="utf-8"?>
<ds:datastoreItem xmlns:ds="http://schemas.openxmlformats.org/officeDocument/2006/customXml" ds:itemID="{2FC3C141-815A-4853-8872-17E3776DBD5A}">
  <ds:schemaRefs>
    <ds:schemaRef ds:uri="http://schemas.openxmlformats.org/officeDocument/2006/bibliography"/>
  </ds:schemaRefs>
</ds:datastoreItem>
</file>

<file path=customXml/itemProps3.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4.xml><?xml version="1.0" encoding="utf-8"?>
<ds:datastoreItem xmlns:ds="http://schemas.openxmlformats.org/officeDocument/2006/customXml" ds:itemID="{A52C706C-3082-4698-95C6-3A0863AA1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9160</Words>
  <Characters>54046</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63080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dodávky</cp:keywords>
  <dc:description/>
  <cp:lastModifiedBy/>
  <cp:revision>1</cp:revision>
  <dcterms:created xsi:type="dcterms:W3CDTF">2025-09-26T13:21:00Z</dcterms:created>
  <dcterms:modified xsi:type="dcterms:W3CDTF">2025-09-26T14:11:00Z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Base Target">
    <vt:lpwstr>_self</vt:lpwstr>
  </property>
  <property fmtid="{D5CDD505-2E9C-101B-9397-08002B2CF9AE}" pid="4" name="ClassificationContentMarkingHeaderShapeIds">
    <vt:lpwstr>14406c8,77ab1241,431c474d</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